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53A57" w14:textId="47EF9DBF" w:rsidR="00E25E59" w:rsidRDefault="006E4F58" w:rsidP="00C13F45">
      <w:pPr>
        <w:keepNext/>
        <w:keepLines/>
        <w:spacing w:before="200" w:after="0" w:line="240" w:lineRule="auto"/>
        <w:jc w:val="center"/>
        <w:outlineLvl w:val="3"/>
        <w:rPr>
          <w:ins w:id="0" w:author="Autho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26BA5626" w14:textId="0FAB8585" w:rsidR="00C13F45" w:rsidRPr="006E4F58" w:rsidRDefault="00C13F45" w:rsidP="00C13F45">
      <w:pPr>
        <w:keepNext/>
        <w:keepLines/>
        <w:spacing w:before="200" w:after="0" w:line="240" w:lineRule="auto"/>
        <w:jc w:val="center"/>
        <w:outlineLvl w:val="3"/>
        <w:rPr>
          <w:rFonts w:ascii="Times New Roman" w:eastAsiaTheme="majorEastAsia" w:hAnsi="Times New Roman" w:cstheme="majorBidi"/>
          <w:b/>
          <w:bCs/>
          <w:iCs/>
          <w:sz w:val="24"/>
          <w:szCs w:val="20"/>
        </w:rPr>
      </w:pPr>
      <w:ins w:id="1" w:author="Author">
        <w:r>
          <w:rPr>
            <w:rFonts w:ascii="Times New Roman" w:eastAsiaTheme="majorEastAsia" w:hAnsi="Times New Roman" w:cstheme="majorBidi"/>
            <w:b/>
            <w:bCs/>
            <w:iCs/>
            <w:sz w:val="24"/>
            <w:szCs w:val="20"/>
          </w:rPr>
          <w:t xml:space="preserve">RFP </w:t>
        </w:r>
        <w:r w:rsidR="005F4034">
          <w:rPr>
            <w:rFonts w:ascii="Times New Roman" w:eastAsiaTheme="majorEastAsia" w:hAnsi="Times New Roman" w:cstheme="majorBidi"/>
            <w:b/>
            <w:bCs/>
            <w:iCs/>
            <w:sz w:val="24"/>
            <w:szCs w:val="20"/>
          </w:rPr>
          <w:t>23-74658 IN.gov Web Portal</w:t>
        </w:r>
      </w:ins>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2B0BA54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ins w:id="2" w:author="Author">
        <w:r w:rsidR="00195BF3">
          <w:rPr>
            <w:rFonts w:ascii="Times New Roman" w:eastAsia="Times New Roman" w:hAnsi="Times New Roman" w:cs="Times New Roman"/>
          </w:rPr>
          <w:t xml:space="preserve"> </w:t>
        </w:r>
        <w:r w:rsidR="00D623E8" w:rsidRPr="00D623E8">
          <w:rPr>
            <w:rFonts w:ascii="Times New Roman" w:eastAsia="Times New Roman" w:hAnsi="Times New Roman" w:cs="Times New Roman"/>
          </w:rPr>
          <w:t>The access to records shall be upon no less than 10 business days’ advance written notice and shall be no more often than once per calendar year.</w:t>
        </w:r>
      </w:ins>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4725778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w:t>
      </w:r>
      <w:r w:rsidRPr="006E4F58">
        <w:rPr>
          <w:rFonts w:ascii="Times New Roman" w:eastAsia="Times New Roman" w:hAnsi="Times New Roman" w:cs="Times New Roman"/>
        </w:rPr>
        <w:lastRenderedPageBreak/>
        <w:t xml:space="preserve">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ins w:id="3" w:author="Author">
        <w:r w:rsidR="007819C9">
          <w:rPr>
            <w:rFonts w:ascii="Times New Roman" w:eastAsia="Times New Roman" w:hAnsi="Times New Roman" w:cs="Times New Roman"/>
          </w:rPr>
          <w:t xml:space="preserve"> </w:t>
        </w:r>
        <w:r w:rsidR="007819C9" w:rsidRPr="007819C9">
          <w:rPr>
            <w:rFonts w:ascii="Times New Roman" w:eastAsia="Times New Roman" w:hAnsi="Times New Roman" w:cs="Times New Roman"/>
          </w:rPr>
          <w:t>The audit shall be upon no less than 10 business days’ advance written notice and shall be no more often than once per calendar year.</w:t>
        </w:r>
      </w:ins>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xml:space="preserve">. If the Contractor or its agents violate any applicable ethical standards, the State </w:t>
      </w:r>
      <w:proofErr w:type="spellStart"/>
      <w:r w:rsidRPr="006E4F58">
        <w:rPr>
          <w:rFonts w:ascii="Times New Roman" w:eastAsia="Times New Roman" w:hAnsi="Times New Roman" w:cs="Times New Roman"/>
        </w:rPr>
        <w:t>may,</w:t>
      </w:r>
      <w:proofErr w:type="spellEnd"/>
      <w:r w:rsidRPr="006E4F58">
        <w:rPr>
          <w:rFonts w:ascii="Times New Roman" w:eastAsia="Times New Roman" w:hAnsi="Times New Roman" w:cs="Times New Roman"/>
        </w:rPr>
        <w:t xml:space="preserve">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D.  The Contractor warrants that it has no current, </w:t>
      </w:r>
      <w:proofErr w:type="gramStart"/>
      <w:r w:rsidRPr="006E4F58">
        <w:rPr>
          <w:rFonts w:ascii="Times New Roman" w:eastAsia="Times New Roman" w:hAnsi="Times New Roman" w:cs="Times New Roman"/>
        </w:rPr>
        <w:t>pending</w:t>
      </w:r>
      <w:proofErr w:type="gramEnd"/>
      <w:r w:rsidRPr="006E4F58">
        <w:rPr>
          <w:rFonts w:ascii="Times New Roman" w:eastAsia="Times New Roman" w:hAnsi="Times New Roman" w:cs="Times New Roman"/>
        </w:rPr>
        <w:t xml:space="preserve">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w:t>
      </w:r>
      <w:r w:rsidRPr="006E4F58">
        <w:rPr>
          <w:rFonts w:ascii="Times New Roman" w:eastAsia="Times New Roman" w:hAnsi="Times New Roman" w:cs="Times New Roman"/>
        </w:rPr>
        <w:lastRenderedPageBreak/>
        <w:t>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4" w:name="IC24-5-12"/>
      <w:r w:rsidRPr="006E4F58">
        <w:rPr>
          <w:rFonts w:ascii="Times New Roman" w:eastAsia="Times New Roman" w:hAnsi="Times New Roman" w:cs="Times New Roman"/>
        </w:rPr>
        <w:t>Telephone Solicitations</w:t>
      </w:r>
      <w:bookmarkEnd w:id="4"/>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5" w:name="IC24-5-14"/>
      <w:r w:rsidRPr="006E4F58">
        <w:rPr>
          <w:rFonts w:ascii="Times New Roman" w:eastAsia="Times New Roman" w:hAnsi="Times New Roman" w:cs="Times New Roman"/>
        </w:rPr>
        <w:t>Regulation of Automatic Dialing Machines</w:t>
      </w:r>
      <w:bookmarkEnd w:id="5"/>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5C531C2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w:t>
      </w:r>
      <w:del w:id="6" w:author="Author">
        <w:r w:rsidRPr="006E4F58" w:rsidDel="007819C9">
          <w:rPr>
            <w:rFonts w:ascii="Times New Roman" w:eastAsia="Times New Roman" w:hAnsi="Times New Roman" w:cs="Times New Roman"/>
          </w:rPr>
          <w:delText>to</w:delText>
        </w:r>
      </w:del>
      <w:ins w:id="7" w:author="Author">
        <w:r w:rsidR="00D36EE2">
          <w:rPr>
            <w:rFonts w:ascii="Times New Roman" w:eastAsia="Times New Roman" w:hAnsi="Times New Roman" w:cs="Times New Roman"/>
          </w:rPr>
          <w:t>in accordance with</w:t>
        </w:r>
      </w:ins>
      <w:r w:rsidRPr="006E4F58">
        <w:rPr>
          <w:rFonts w:ascii="Times New Roman" w:eastAsia="Times New Roman" w:hAnsi="Times New Roman" w:cs="Times New Roman"/>
        </w:rPr>
        <w:t xml:space="preserve"> the </w:t>
      </w:r>
      <w:del w:id="8" w:author="Author">
        <w:r w:rsidRPr="006E4F58" w:rsidDel="00D36EE2">
          <w:rPr>
            <w:rFonts w:ascii="Times New Roman" w:eastAsia="Times New Roman" w:hAnsi="Times New Roman" w:cs="Times New Roman"/>
          </w:rPr>
          <w:delText>State’s reasonable satisfaction</w:delText>
        </w:r>
      </w:del>
      <w:ins w:id="9" w:author="Author">
        <w:r w:rsidR="00D36EE2">
          <w:rPr>
            <w:rFonts w:ascii="Times New Roman" w:eastAsia="Times New Roman" w:hAnsi="Times New Roman" w:cs="Times New Roman"/>
          </w:rPr>
          <w:t>functional specifications or other warranted functionality called for in the Contract</w:t>
        </w:r>
      </w:ins>
      <w:r w:rsidRPr="006E4F58">
        <w:rPr>
          <w:rFonts w:ascii="Times New Roman" w:eastAsia="Times New Roman" w:hAnsi="Times New Roman" w:cs="Times New Roman"/>
        </w:rPr>
        <w:t>, as determined at the</w:t>
      </w:r>
      <w:ins w:id="10" w:author="Author">
        <w:r w:rsidR="00877E92">
          <w:rPr>
            <w:rFonts w:ascii="Times New Roman" w:eastAsia="Times New Roman" w:hAnsi="Times New Roman" w:cs="Times New Roman"/>
          </w:rPr>
          <w:t xml:space="preserve"> good faith</w:t>
        </w:r>
      </w:ins>
      <w:r w:rsidRPr="006E4F58">
        <w:rPr>
          <w:rFonts w:ascii="Times New Roman" w:eastAsia="Times New Roman" w:hAnsi="Times New Roman" w:cs="Times New Roman"/>
        </w:rPr>
        <w:t xml:space="preserve"> discretion of the undersigned State representative and in accordance with all applicable federal, state, local laws, ordinances, rules and regulations. The State shall not be required to pay for work found to be </w:t>
      </w:r>
      <w:del w:id="11" w:author="Author">
        <w:r w:rsidRPr="006E4F58" w:rsidDel="00877E92">
          <w:rPr>
            <w:rFonts w:ascii="Times New Roman" w:eastAsia="Times New Roman" w:hAnsi="Times New Roman" w:cs="Times New Roman"/>
          </w:rPr>
          <w:delText>unsatisfactory</w:delText>
        </w:r>
      </w:del>
      <w:ins w:id="12" w:author="Author">
        <w:r w:rsidR="00877E92">
          <w:rPr>
            <w:rFonts w:ascii="Times New Roman" w:eastAsia="Times New Roman" w:hAnsi="Times New Roman" w:cs="Times New Roman"/>
          </w:rPr>
          <w:t>outside of this standard or otherwise</w:t>
        </w:r>
      </w:ins>
      <w:del w:id="13" w:author="Author">
        <w:r w:rsidRPr="006E4F58" w:rsidDel="00877E92">
          <w:rPr>
            <w:rFonts w:ascii="Times New Roman" w:eastAsia="Times New Roman" w:hAnsi="Times New Roman" w:cs="Times New Roman"/>
          </w:rPr>
          <w:delText>,</w:delText>
        </w:r>
      </w:del>
      <w:r w:rsidRPr="006E4F58">
        <w:rPr>
          <w:rFonts w:ascii="Times New Roman" w:eastAsia="Times New Roman" w:hAnsi="Times New Roman" w:cs="Times New Roman"/>
        </w:rPr>
        <w:t xml:space="preserve">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w:t>
      </w:r>
      <w:r w:rsidRPr="006E4F58">
        <w:rPr>
          <w:rFonts w:ascii="Times New Roman" w:eastAsia="Times New Roman" w:hAnsi="Times New Roman" w:cs="Times New Roman"/>
        </w:rPr>
        <w:lastRenderedPageBreak/>
        <w:t>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Default="006E4F58" w:rsidP="006E4F58">
      <w:pPr>
        <w:spacing w:after="0" w:line="240" w:lineRule="auto"/>
        <w:rPr>
          <w:ins w:id="14" w:author="Author"/>
          <w:rFonts w:ascii="Times New Roman" w:eastAsia="Times New Roman" w:hAnsi="Times New Roman" w:cs="Times New Roman"/>
        </w:rPr>
      </w:pPr>
    </w:p>
    <w:p w14:paraId="0563D658" w14:textId="77777777" w:rsidR="00927E39" w:rsidRPr="00162E9A" w:rsidRDefault="00927E39" w:rsidP="00927E39">
      <w:pPr>
        <w:spacing w:after="0" w:line="240" w:lineRule="auto"/>
        <w:rPr>
          <w:ins w:id="15" w:author="Author"/>
          <w:rFonts w:ascii="Times New Roman" w:eastAsia="Times New Roman" w:hAnsi="Times New Roman" w:cs="Times New Roman"/>
          <w:b/>
          <w:bCs/>
        </w:rPr>
      </w:pPr>
      <w:ins w:id="16" w:author="Author">
        <w:r w:rsidRPr="00162E9A">
          <w:rPr>
            <w:rFonts w:ascii="Times New Roman" w:eastAsia="Times New Roman" w:hAnsi="Times New Roman" w:cs="Times New Roman"/>
            <w:b/>
            <w:bCs/>
          </w:rPr>
          <w:t>Confidentiality of Contractor Information; Disclosure of Confidential Information</w:t>
        </w:r>
      </w:ins>
    </w:p>
    <w:p w14:paraId="6222AF87" w14:textId="7D83CF60" w:rsidR="00927E39" w:rsidRPr="00C10563" w:rsidRDefault="00927E39" w:rsidP="00927E39">
      <w:pPr>
        <w:spacing w:after="0" w:line="240" w:lineRule="auto"/>
        <w:rPr>
          <w:ins w:id="17" w:author="Author"/>
          <w:rFonts w:ascii="Times New Roman" w:eastAsia="Times New Roman" w:hAnsi="Times New Roman" w:cs="Times New Roman"/>
        </w:rPr>
      </w:pPr>
      <w:ins w:id="18" w:author="Author">
        <w:r w:rsidRPr="00C10563">
          <w:rPr>
            <w:rFonts w:ascii="Times New Roman" w:eastAsia="Times New Roman" w:hAnsi="Times New Roman" w:cs="Times New Roman"/>
          </w:rPr>
          <w:t xml:space="preserve">A.  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w:t>
        </w:r>
      </w:ins>
    </w:p>
    <w:p w14:paraId="67B4CBC5" w14:textId="77777777" w:rsidR="00927E39" w:rsidRPr="00C10563" w:rsidRDefault="00927E39" w:rsidP="00927E39">
      <w:pPr>
        <w:spacing w:after="0" w:line="240" w:lineRule="auto"/>
        <w:rPr>
          <w:ins w:id="19" w:author="Author"/>
          <w:rFonts w:ascii="Times New Roman" w:eastAsia="Times New Roman" w:hAnsi="Times New Roman" w:cs="Times New Roman"/>
        </w:rPr>
      </w:pPr>
    </w:p>
    <w:p w14:paraId="1DFA3CD4" w14:textId="77777777" w:rsidR="00927E39" w:rsidRPr="00C10563" w:rsidRDefault="00927E39" w:rsidP="00927E39">
      <w:pPr>
        <w:spacing w:after="0" w:line="240" w:lineRule="auto"/>
        <w:rPr>
          <w:ins w:id="20" w:author="Author"/>
          <w:rFonts w:ascii="Times New Roman" w:eastAsia="Times New Roman" w:hAnsi="Times New Roman" w:cs="Times New Roman"/>
        </w:rPr>
      </w:pPr>
      <w:ins w:id="21" w:author="Author">
        <w:r w:rsidRPr="00C10563">
          <w:rPr>
            <w:rFonts w:ascii="Times New Roman" w:eastAsia="Times New Roman" w:hAnsi="Times New Roman" w:cs="Times New Roman"/>
          </w:rPr>
          <w:t>B. Confidentiality of Contractor Information</w:t>
        </w:r>
      </w:ins>
    </w:p>
    <w:p w14:paraId="23FC58F3" w14:textId="77777777" w:rsidR="00927E39" w:rsidRPr="00C10563" w:rsidRDefault="00927E39" w:rsidP="00927E39">
      <w:pPr>
        <w:spacing w:after="0" w:line="240" w:lineRule="auto"/>
        <w:rPr>
          <w:ins w:id="22" w:author="Author"/>
          <w:rFonts w:ascii="Times New Roman" w:eastAsia="Times New Roman" w:hAnsi="Times New Roman" w:cs="Times New Roman"/>
        </w:rPr>
      </w:pPr>
    </w:p>
    <w:p w14:paraId="22ED2424" w14:textId="77777777" w:rsidR="00927E39" w:rsidRPr="00C10563" w:rsidRDefault="00927E39" w:rsidP="00927E39">
      <w:pPr>
        <w:spacing w:after="0" w:line="240" w:lineRule="auto"/>
        <w:rPr>
          <w:ins w:id="23" w:author="Author"/>
          <w:rFonts w:ascii="Times New Roman" w:eastAsia="Times New Roman" w:hAnsi="Times New Roman" w:cs="Times New Roman"/>
        </w:rPr>
      </w:pPr>
      <w:ins w:id="24" w:author="Author">
        <w:r w:rsidRPr="00C10563">
          <w:rPr>
            <w:rFonts w:ascii="Times New Roman" w:eastAsia="Times New Roman" w:hAnsi="Times New Roman" w:cs="Times New Roman"/>
          </w:rPr>
          <w:t>For the purposes of this paragraph 12.B., “confidential and proprietary information” shall include the following:</w:t>
        </w:r>
      </w:ins>
    </w:p>
    <w:p w14:paraId="7E9045F3" w14:textId="77777777" w:rsidR="00927E39" w:rsidRPr="00C10563" w:rsidRDefault="00927E39" w:rsidP="00927E39">
      <w:pPr>
        <w:spacing w:after="0" w:line="240" w:lineRule="auto"/>
        <w:rPr>
          <w:ins w:id="25" w:author="Author"/>
          <w:rFonts w:ascii="Times New Roman" w:eastAsia="Times New Roman" w:hAnsi="Times New Roman" w:cs="Times New Roman"/>
        </w:rPr>
      </w:pPr>
    </w:p>
    <w:p w14:paraId="7FD8896A" w14:textId="46961521" w:rsidR="00927E39" w:rsidRPr="0081587C" w:rsidRDefault="00927E39" w:rsidP="00927E39">
      <w:pPr>
        <w:pStyle w:val="ListParagraph"/>
        <w:numPr>
          <w:ilvl w:val="0"/>
          <w:numId w:val="7"/>
        </w:numPr>
        <w:spacing w:after="0" w:line="240" w:lineRule="auto"/>
        <w:rPr>
          <w:ins w:id="26" w:author="Author"/>
          <w:rFonts w:ascii="Times New Roman" w:eastAsia="Times New Roman" w:hAnsi="Times New Roman" w:cs="Times New Roman"/>
        </w:rPr>
      </w:pPr>
      <w:ins w:id="27" w:author="Author">
        <w:r w:rsidRPr="0081587C">
          <w:rPr>
            <w:rFonts w:ascii="Times New Roman" w:eastAsia="Times New Roman" w:hAnsi="Times New Roman" w:cs="Times New Roman"/>
          </w:rPr>
          <w:t>All books, records, documents, and electronic files that pertain to the business or operation of the Contractor’s company or that of its corporate parent, affiliates, or subsidiaries unless the same are disclosed publicly by Contractor or its corporate parent, affiliates, or subsidiaries.</w:t>
        </w:r>
      </w:ins>
    </w:p>
    <w:p w14:paraId="311C9761" w14:textId="3E9F087E" w:rsidR="00927E39" w:rsidRPr="0081587C" w:rsidRDefault="00927E39" w:rsidP="00927E39">
      <w:pPr>
        <w:pStyle w:val="ListParagraph"/>
        <w:numPr>
          <w:ilvl w:val="0"/>
          <w:numId w:val="7"/>
        </w:numPr>
        <w:spacing w:after="0" w:line="240" w:lineRule="auto"/>
        <w:rPr>
          <w:ins w:id="28" w:author="Author"/>
          <w:rFonts w:ascii="Times New Roman" w:eastAsia="Times New Roman" w:hAnsi="Times New Roman" w:cs="Times New Roman"/>
        </w:rPr>
      </w:pPr>
      <w:ins w:id="29" w:author="Author">
        <w:r w:rsidRPr="0081587C">
          <w:rPr>
            <w:rFonts w:ascii="Times New Roman" w:eastAsia="Times New Roman" w:hAnsi="Times New Roman" w:cs="Times New Roman"/>
          </w:rPr>
          <w:t xml:space="preserve">The Software.  “Software” is defined as all software (including documentation, source code, object code, and updates) developed by Contractor, or one of its affiliates, and deployed for </w:t>
        </w:r>
        <w:proofErr w:type="spellStart"/>
        <w:r w:rsidRPr="0081587C">
          <w:rPr>
            <w:rFonts w:ascii="Times New Roman" w:eastAsia="Times New Roman" w:hAnsi="Times New Roman" w:cs="Times New Roman"/>
          </w:rPr>
          <w:t>th</w:t>
        </w:r>
        <w:r w:rsidR="00E91EFF">
          <w:rPr>
            <w:rFonts w:ascii="Times New Roman" w:eastAsia="Times New Roman" w:hAnsi="Times New Roman" w:cs="Times New Roman"/>
          </w:rPr>
          <w:t>is</w:t>
        </w:r>
        <w:del w:id="30" w:author="Author">
          <w:r w:rsidRPr="0081587C" w:rsidDel="00E91EFF">
            <w:rPr>
              <w:rFonts w:ascii="Times New Roman" w:eastAsia="Times New Roman" w:hAnsi="Times New Roman" w:cs="Times New Roman"/>
            </w:rPr>
            <w:delText xml:space="preserve"> </w:delText>
          </w:r>
        </w:del>
        <w:r w:rsidRPr="0081587C">
          <w:rPr>
            <w:rFonts w:ascii="Times New Roman" w:eastAsia="Times New Roman" w:hAnsi="Times New Roman" w:cs="Times New Roman"/>
          </w:rPr>
          <w:t>contract</w:t>
        </w:r>
        <w:proofErr w:type="spellEnd"/>
        <w:r w:rsidRPr="0081587C">
          <w:rPr>
            <w:rFonts w:ascii="Times New Roman" w:eastAsia="Times New Roman" w:hAnsi="Times New Roman" w:cs="Times New Roman"/>
          </w:rPr>
          <w:t xml:space="preserve"> (excluding third-party software and excluding Contractor Software-as-a-Service “SaaS” services, and any other services provided by an affiliate, which is owned by an affiliate, together with any software updates or upgrades made by Contractor under this Contract.</w:t>
        </w:r>
      </w:ins>
    </w:p>
    <w:p w14:paraId="30E81F0F" w14:textId="77777777" w:rsidR="00927E39" w:rsidRPr="0081587C" w:rsidRDefault="00927E39" w:rsidP="00927E39">
      <w:pPr>
        <w:pStyle w:val="ListParagraph"/>
        <w:numPr>
          <w:ilvl w:val="0"/>
          <w:numId w:val="7"/>
        </w:numPr>
        <w:spacing w:after="0" w:line="240" w:lineRule="auto"/>
        <w:rPr>
          <w:ins w:id="31" w:author="Author"/>
          <w:rFonts w:ascii="Times New Roman" w:eastAsia="Times New Roman" w:hAnsi="Times New Roman" w:cs="Times New Roman"/>
        </w:rPr>
      </w:pPr>
      <w:ins w:id="32" w:author="Author">
        <w:r w:rsidRPr="0081587C">
          <w:rPr>
            <w:rFonts w:ascii="Times New Roman" w:eastAsia="Times New Roman" w:hAnsi="Times New Roman" w:cs="Times New Roman"/>
          </w:rPr>
          <w:t>Any Contractor Trade Secret.  “Trade Secret” is defined as information which derives independent economic value, actual or potential, from not being generally known to, and not being readily ascertained through proper means by, other persons who can obtain economic value from its disclosure or use.</w:t>
        </w:r>
      </w:ins>
    </w:p>
    <w:p w14:paraId="53FC4C7A" w14:textId="77777777" w:rsidR="00927E39" w:rsidRPr="00C10563" w:rsidRDefault="00927E39" w:rsidP="00927E39">
      <w:pPr>
        <w:spacing w:after="0" w:line="240" w:lineRule="auto"/>
        <w:rPr>
          <w:ins w:id="33" w:author="Author"/>
          <w:rFonts w:ascii="Times New Roman" w:eastAsia="Times New Roman" w:hAnsi="Times New Roman" w:cs="Times New Roman"/>
        </w:rPr>
      </w:pPr>
    </w:p>
    <w:p w14:paraId="110ECFD8" w14:textId="77777777" w:rsidR="00927E39" w:rsidRPr="00C10563" w:rsidRDefault="00927E39" w:rsidP="00927E39">
      <w:pPr>
        <w:spacing w:after="0" w:line="240" w:lineRule="auto"/>
        <w:rPr>
          <w:ins w:id="34" w:author="Author"/>
          <w:rFonts w:ascii="Times New Roman" w:eastAsia="Times New Roman" w:hAnsi="Times New Roman" w:cs="Times New Roman"/>
        </w:rPr>
      </w:pPr>
      <w:ins w:id="35" w:author="Author">
        <w:r w:rsidRPr="00C10563">
          <w:rPr>
            <w:rFonts w:ascii="Times New Roman" w:eastAsia="Times New Roman" w:hAnsi="Times New Roman" w:cs="Times New Roman"/>
          </w:rPr>
          <w:t>State agrees not to disclose or produce for any purpose, including in response to a subpoena or other court or governmental order, without giving Contractor or its successors, assigns, parents or subsidiaries ten days’ written notice and an opportunity to object to the disclosure or production, any of the Contractor’s confidential or proprietary information, including that of Contractor’s corporate parent, affiliates and subsidiaries (collectively referred to herein as the “Contractor’s Confidential Information”).</w:t>
        </w:r>
      </w:ins>
    </w:p>
    <w:p w14:paraId="00485E0D" w14:textId="77777777" w:rsidR="00927E39" w:rsidRPr="00C10563" w:rsidRDefault="00927E39" w:rsidP="00927E39">
      <w:pPr>
        <w:spacing w:after="0" w:line="240" w:lineRule="auto"/>
        <w:rPr>
          <w:ins w:id="36" w:author="Author"/>
          <w:rFonts w:ascii="Times New Roman" w:eastAsia="Times New Roman" w:hAnsi="Times New Roman" w:cs="Times New Roman"/>
        </w:rPr>
      </w:pPr>
    </w:p>
    <w:p w14:paraId="734CBE42" w14:textId="77777777" w:rsidR="00927E39" w:rsidRPr="00C10563" w:rsidRDefault="00927E39" w:rsidP="00927E39">
      <w:pPr>
        <w:spacing w:after="0" w:line="240" w:lineRule="auto"/>
        <w:rPr>
          <w:ins w:id="37" w:author="Author"/>
          <w:rFonts w:ascii="Times New Roman" w:eastAsia="Times New Roman" w:hAnsi="Times New Roman" w:cs="Times New Roman"/>
        </w:rPr>
      </w:pPr>
      <w:proofErr w:type="gramStart"/>
      <w:ins w:id="38" w:author="Author">
        <w:r w:rsidRPr="00C10563">
          <w:rPr>
            <w:rFonts w:ascii="Times New Roman" w:eastAsia="Times New Roman" w:hAnsi="Times New Roman" w:cs="Times New Roman"/>
          </w:rPr>
          <w:t>With the exception of</w:t>
        </w:r>
        <w:proofErr w:type="gramEnd"/>
        <w:r w:rsidRPr="00C10563">
          <w:rPr>
            <w:rFonts w:ascii="Times New Roman" w:eastAsia="Times New Roman" w:hAnsi="Times New Roman" w:cs="Times New Roman"/>
          </w:rPr>
          <w:t xml:space="preserve"> the Software and third-party software, which shall be automatically deemed confidential and proprietary information, when Contractor furnishes or discloses information deemed to be confidential or proprietary information, intangible form or verbally, it shall clearly mark or otherwise identify the information in a manner to indicate that it is considered by the Contractor to be confidential or proprietary information.</w:t>
        </w:r>
      </w:ins>
    </w:p>
    <w:p w14:paraId="622BEA41" w14:textId="77777777" w:rsidR="00927E39" w:rsidRPr="00C10563" w:rsidRDefault="00927E39" w:rsidP="00927E39">
      <w:pPr>
        <w:spacing w:after="0" w:line="240" w:lineRule="auto"/>
        <w:rPr>
          <w:ins w:id="39" w:author="Author"/>
          <w:rFonts w:ascii="Times New Roman" w:eastAsia="Times New Roman" w:hAnsi="Times New Roman" w:cs="Times New Roman"/>
        </w:rPr>
      </w:pPr>
    </w:p>
    <w:p w14:paraId="49C6A6A4" w14:textId="77777777" w:rsidR="00927E39" w:rsidRPr="006E4F58" w:rsidRDefault="00927E39" w:rsidP="00927E39">
      <w:pPr>
        <w:spacing w:after="0" w:line="240" w:lineRule="auto"/>
        <w:rPr>
          <w:ins w:id="40" w:author="Author"/>
          <w:rFonts w:ascii="Times New Roman" w:eastAsia="Times New Roman" w:hAnsi="Times New Roman" w:cs="Times New Roman"/>
        </w:rPr>
      </w:pPr>
      <w:ins w:id="41" w:author="Author">
        <w:r w:rsidRPr="00C10563">
          <w:rPr>
            <w:rFonts w:ascii="Times New Roman" w:eastAsia="Times New Roman" w:hAnsi="Times New Roman" w:cs="Times New Roman"/>
          </w:rPr>
          <w:t xml:space="preserve">Notwithstanding any of the foregoing, the parties acknowledge that Indiana’s Access to Public Records Act, IC 5-14-3, controls disclosure of any public record as that term is defined in such Act.   Any such other records subject to a request for disclosure under Indiana’s Access to Public Records Act will be </w:t>
        </w:r>
        <w:r w:rsidRPr="00C10563">
          <w:rPr>
            <w:rFonts w:ascii="Times New Roman" w:eastAsia="Times New Roman" w:hAnsi="Times New Roman" w:cs="Times New Roman"/>
          </w:rPr>
          <w:lastRenderedPageBreak/>
          <w:t xml:space="preserve">reviewed </w:t>
        </w:r>
        <w:proofErr w:type="gramStart"/>
        <w:r w:rsidRPr="00C10563">
          <w:rPr>
            <w:rFonts w:ascii="Times New Roman" w:eastAsia="Times New Roman" w:hAnsi="Times New Roman" w:cs="Times New Roman"/>
          </w:rPr>
          <w:t>in light of</w:t>
        </w:r>
        <w:proofErr w:type="gramEnd"/>
        <w:r w:rsidRPr="00C10563">
          <w:rPr>
            <w:rFonts w:ascii="Times New Roman" w:eastAsia="Times New Roman" w:hAnsi="Times New Roman" w:cs="Times New Roman"/>
          </w:rPr>
          <w:t xml:space="preserve"> the exemptions from disclosure and disclosed only as required by the Act. Subject to the foregoing, it shall not be a violation of the Contract for the Contractor or the State to make any disclosure which (i) it reasonably believes is required by law, including in response to a subpoena or other court or governmental order, (ii) required for the enforcement of this Contract, (iii) as necessary for a party to defend any claims brought against it or (iv) permitted by applicable law, including but not limited to Indiana Code.  Unless prohibited by applicable law, the receiving party will give the disclosing ten days’ written notice and an opportunity to object to any such disclosure or production, if practicable.</w:t>
        </w:r>
      </w:ins>
    </w:p>
    <w:p w14:paraId="46AF595E" w14:textId="77777777" w:rsidR="00927E39" w:rsidRPr="006E4F58" w:rsidRDefault="00927E39"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42" w:name="_Toc236554569"/>
      <w:r w:rsidRPr="007412B2">
        <w:rPr>
          <w:rFonts w:ascii="Times New Roman" w:eastAsia="Times New Roman" w:hAnsi="Times New Roman" w:cs="Times New Roman"/>
        </w:rPr>
        <w:t>Furnish phase-in training; and</w:t>
      </w:r>
      <w:bookmarkEnd w:id="4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1422A2B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w:t>
      </w:r>
      <w:del w:id="43" w:author="Author">
        <w:r w:rsidRPr="006E4F58" w:rsidDel="00927E39">
          <w:rPr>
            <w:rFonts w:ascii="Times New Roman" w:eastAsia="Times New Roman" w:hAnsi="Times New Roman" w:cs="Times New Roman"/>
          </w:rPr>
          <w:delTex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ins w:id="44" w:author="Author">
        <w:r w:rsidR="00927E39">
          <w:rPr>
            <w:rFonts w:ascii="Times New Roman" w:eastAsia="Times New Roman" w:hAnsi="Times New Roman" w:cs="Times New Roman"/>
          </w:rPr>
          <w:t>Reserved</w:t>
        </w:r>
        <w:r w:rsidR="006A2E12">
          <w:rPr>
            <w:rFonts w:ascii="Times New Roman" w:eastAsia="Times New Roman" w:hAnsi="Times New Roman" w:cs="Times New Roman"/>
          </w:rPr>
          <w:t>.</w:t>
        </w:r>
      </w:ins>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w:t>
      </w:r>
      <w:r w:rsidRPr="006E4F58">
        <w:rPr>
          <w:rFonts w:ascii="Times New Roman" w:eastAsia="Times New Roman" w:hAnsi="Times New Roman" w:cs="Times New Roman"/>
        </w:rPr>
        <w:lastRenderedPageBreak/>
        <w:t>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C.  The Contractor shall require his/her/its subcontractors, who perform work under this Contract, to certify to the Contractor that the subcontractor does not knowingly employ or contract with an </w:t>
      </w:r>
      <w:r w:rsidRPr="006E4F58">
        <w:rPr>
          <w:rFonts w:ascii="Times New Roman" w:eastAsia="Times New Roman" w:hAnsi="Times New Roman" w:cs="Times New Roman"/>
          <w:iCs/>
          <w:color w:val="000000"/>
        </w:rPr>
        <w:lastRenderedPageBreak/>
        <w:t>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6F2C25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19.  </w:t>
      </w:r>
      <w:del w:id="45" w:author="Author">
        <w:r w:rsidRPr="006E4F58" w:rsidDel="00EC5367">
          <w:rPr>
            <w:rFonts w:ascii="Times New Roman" w:eastAsia="Times New Roman" w:hAnsi="Times New Roman" w:cs="Times New Roman"/>
            <w:b/>
          </w:rPr>
          <w:delText>Employment Option</w:delText>
        </w:r>
        <w:r w:rsidRPr="006E4F58" w:rsidDel="00EC5367">
          <w:rPr>
            <w:rFonts w:ascii="Times New Roman" w:eastAsia="Times New Roman" w:hAnsi="Times New Roman" w:cs="Times New Roman"/>
          </w:rPr>
          <w:delText>.  If the State determines that it would be in the State’s best interest to hire an employee of the Contractor, the Contractor will release the selected employee from any non-competition agreements that may be in effect. This release will be at no cost to the State or the employee.</w:delText>
        </w:r>
      </w:del>
      <w:ins w:id="46" w:author="Author">
        <w:r w:rsidR="00EC5367">
          <w:rPr>
            <w:rFonts w:ascii="Times New Roman" w:eastAsia="Times New Roman" w:hAnsi="Times New Roman" w:cs="Times New Roman"/>
            <w:b/>
          </w:rPr>
          <w:t>Reserved.</w:t>
        </w:r>
      </w:ins>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202772F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w:t>
      </w:r>
      <w:ins w:id="47" w:author="Author">
        <w:r w:rsidR="00734873" w:rsidRPr="00734873">
          <w:rPr>
            <w:rFonts w:ascii="Times New Roman" w:eastAsia="Times New Roman" w:hAnsi="Times New Roman" w:cs="Times New Roman"/>
          </w:rPr>
          <w:t xml:space="preserve">an occurrence outside of the reasonable control of the affected party, including but not limited to, a </w:t>
        </w:r>
      </w:ins>
      <w:r w:rsidRPr="006E4F58">
        <w:rPr>
          <w:rFonts w:ascii="Times New Roman" w:eastAsia="Times New Roman" w:hAnsi="Times New Roman" w:cs="Times New Roman"/>
        </w:rPr>
        <w:t>natural disaster</w:t>
      </w:r>
      <w:ins w:id="48" w:author="Author">
        <w:r w:rsidR="00734873">
          <w:rPr>
            <w:rFonts w:ascii="Times New Roman" w:eastAsia="Times New Roman" w:hAnsi="Times New Roman" w:cs="Times New Roman"/>
          </w:rPr>
          <w:t>, pandemic,</w:t>
        </w:r>
      </w:ins>
      <w:r w:rsidRPr="006E4F58">
        <w:rPr>
          <w:rFonts w:ascii="Times New Roman" w:eastAsia="Times New Roman" w:hAnsi="Times New Roman" w:cs="Times New Roman"/>
        </w:rPr>
        <w:t xml:space="preserve"> or decrees of governmental bodies not the fault of the affected party (hereinafter referred to as a “Force Majeure Event”), the party who has been so affected shall </w:t>
      </w:r>
      <w:del w:id="49" w:author="Author">
        <w:r w:rsidRPr="006E4F58" w:rsidDel="00734873">
          <w:rPr>
            <w:rFonts w:ascii="Times New Roman" w:eastAsia="Times New Roman" w:hAnsi="Times New Roman" w:cs="Times New Roman"/>
            <w:sz w:val="24"/>
            <w:szCs w:val="20"/>
          </w:rPr>
          <w:delText xml:space="preserve">immediately or </w:delText>
        </w:r>
      </w:del>
      <w:r w:rsidRPr="006E4F58">
        <w:rPr>
          <w:rFonts w:ascii="Times New Roman" w:eastAsia="Times New Roman" w:hAnsi="Times New Roman" w:cs="Times New Roman"/>
          <w:sz w:val="24"/>
          <w:szCs w:val="20"/>
        </w:rPr>
        <w:t xml:space="preserve">as soon as is reasonably possible under the circumstances </w:t>
      </w:r>
      <w:r w:rsidRPr="006E4F58">
        <w:rPr>
          <w:rFonts w:ascii="Times New Roman" w:eastAsia="Times New Roman" w:hAnsi="Times New Roman" w:cs="Times New Roman"/>
        </w:rPr>
        <w:t xml:space="preserve">give notice to the other party and shall do everything possible to resume performance.  Upon receipt of such notice, all </w:t>
      </w:r>
      <w:ins w:id="50" w:author="Author">
        <w:r w:rsidR="00734873">
          <w:rPr>
            <w:rFonts w:ascii="Times New Roman" w:eastAsia="Times New Roman" w:hAnsi="Times New Roman" w:cs="Times New Roman"/>
          </w:rPr>
          <w:t xml:space="preserve">affected </w:t>
        </w:r>
      </w:ins>
      <w:r w:rsidRPr="006E4F58">
        <w:rPr>
          <w:rFonts w:ascii="Times New Roman" w:eastAsia="Times New Roman" w:hAnsi="Times New Roman" w:cs="Times New Roman"/>
        </w:rPr>
        <w:t xml:space="preserve">obligations under this Contract shall be immediately suspended. If the period of nonperformance exceeds thirty (30) days from the receipt of notice of the Force Majeure Event, the party whose ability to perform has not been so affected </w:t>
      </w:r>
      <w:proofErr w:type="spellStart"/>
      <w:r w:rsidRPr="006E4F58">
        <w:rPr>
          <w:rFonts w:ascii="Times New Roman" w:eastAsia="Times New Roman" w:hAnsi="Times New Roman" w:cs="Times New Roman"/>
        </w:rPr>
        <w:t>may,</w:t>
      </w:r>
      <w:proofErr w:type="spellEnd"/>
      <w:r w:rsidRPr="006E4F58">
        <w:rPr>
          <w:rFonts w:ascii="Times New Roman" w:eastAsia="Times New Roman" w:hAnsi="Times New Roman" w:cs="Times New Roman"/>
        </w:rPr>
        <w:t xml:space="preserve">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30732DE"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3D088AC4" w14:textId="0C604F9D" w:rsidR="00C53A6F"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A97DD1E"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 xml:space="preserve">A.  The Contractor </w:t>
      </w:r>
      <w:del w:id="51" w:author="Author">
        <w:r w:rsidRPr="00804C75" w:rsidDel="00C53A6F">
          <w:rPr>
            <w:rFonts w:ascii="Times New Roman" w:hAnsi="Times New Roman" w:cs="Times New Roman"/>
          </w:rPr>
          <w:delText>and</w:delText>
        </w:r>
        <w:r w:rsidRPr="00804C75" w:rsidDel="00C53A6F">
          <w:rPr>
            <w:rFonts w:ascii="Times New Roman" w:hAnsi="Times New Roman" w:cs="Times New Roman"/>
            <w:spacing w:val="-2"/>
          </w:rPr>
          <w:delText xml:space="preserve"> </w:delText>
        </w:r>
        <w:r w:rsidRPr="00804C75" w:rsidDel="00C53A6F">
          <w:rPr>
            <w:rFonts w:ascii="Times New Roman" w:hAnsi="Times New Roman" w:cs="Times New Roman"/>
          </w:rPr>
          <w:delText>its</w:delText>
        </w:r>
        <w:r w:rsidRPr="00804C75" w:rsidDel="00C53A6F">
          <w:rPr>
            <w:rFonts w:ascii="Times New Roman" w:hAnsi="Times New Roman" w:cs="Times New Roman"/>
            <w:spacing w:val="2"/>
          </w:rPr>
          <w:delText xml:space="preserve"> </w:delText>
        </w:r>
        <w:r w:rsidRPr="00804C75" w:rsidDel="00C53A6F">
          <w:rPr>
            <w:rFonts w:ascii="Times New Roman" w:hAnsi="Times New Roman" w:cs="Times New Roman"/>
          </w:rPr>
          <w:delText>subcontractors</w:delText>
        </w:r>
        <w:r w:rsidRPr="00804C75" w:rsidDel="00C53A6F">
          <w:rPr>
            <w:rFonts w:ascii="Times New Roman" w:hAnsi="Times New Roman" w:cs="Times New Roman"/>
            <w:spacing w:val="-2"/>
          </w:rPr>
          <w:delText xml:space="preserve"> </w:delText>
        </w:r>
        <w:r w:rsidRPr="00804C75" w:rsidDel="00C53A6F">
          <w:rPr>
            <w:rFonts w:ascii="Times New Roman" w:hAnsi="Times New Roman" w:cs="Times New Roman"/>
          </w:rPr>
          <w:delText xml:space="preserve">(if any) </w:delText>
        </w:r>
      </w:del>
      <w:r w:rsidRPr="00804C75">
        <w:rPr>
          <w:rFonts w:ascii="Times New Roman" w:hAnsi="Times New Roman" w:cs="Times New Roman"/>
        </w:rPr>
        <w:t>shall</w:t>
      </w:r>
      <w:r w:rsidRPr="00804C75">
        <w:rPr>
          <w:rFonts w:ascii="Times New Roman" w:hAnsi="Times New Roman" w:cs="Times New Roman"/>
          <w:spacing w:val="-2"/>
        </w:rPr>
        <w:t xml:space="preserve"> </w:t>
      </w:r>
      <w:ins w:id="52" w:author="Author">
        <w:r w:rsidR="00C53A6F">
          <w:rPr>
            <w:rFonts w:ascii="Times New Roman" w:hAnsi="Times New Roman" w:cs="Times New Roman"/>
            <w:spacing w:val="-2"/>
          </w:rPr>
          <w:t xml:space="preserve">endeavor to </w:t>
        </w:r>
      </w:ins>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w:t>
      </w:r>
      <w:ins w:id="53" w:author="Author">
        <w:r w:rsidR="00C53A6F">
          <w:rPr>
            <w:rFonts w:ascii="Times New Roman" w:hAnsi="Times New Roman" w:cs="Times New Roman"/>
          </w:rPr>
          <w:t xml:space="preserve"> to the extent available at commercially affordable rates and on commercially reasonable terms</w:t>
        </w:r>
      </w:ins>
      <w:r w:rsidRPr="00804C75">
        <w:rPr>
          <w:rFonts w:ascii="Times New Roman" w:hAnsi="Times New Roman" w:cs="Times New Roman"/>
        </w:rPr>
        <w:t xml:space="preserv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ins w:id="54" w:author="Author">
        <w:r w:rsidR="00737780">
          <w:rPr>
            <w:rFonts w:ascii="Times New Roman" w:hAnsi="Times New Roman" w:cs="Times New Roman"/>
          </w:rPr>
          <w:t xml:space="preserve">its </w:t>
        </w:r>
        <w:r w:rsidR="00737780">
          <w:rPr>
            <w:rFonts w:ascii="Times New Roman" w:hAnsi="Times New Roman" w:cs="Times New Roman"/>
          </w:rPr>
          <w:lastRenderedPageBreak/>
          <w:t xml:space="preserve">liability </w:t>
        </w:r>
      </w:ins>
      <w:del w:id="55" w:author="Author">
        <w:r w:rsidRPr="00804C75" w:rsidDel="00737780">
          <w:rPr>
            <w:rFonts w:ascii="Times New Roman" w:hAnsi="Times New Roman" w:cs="Times New Roman"/>
          </w:rPr>
          <w:delText>any</w:delText>
        </w:r>
        <w:r w:rsidRPr="00804C75" w:rsidDel="00737780">
          <w:rPr>
            <w:rFonts w:ascii="Times New Roman" w:hAnsi="Times New Roman" w:cs="Times New Roman"/>
            <w:spacing w:val="-2"/>
          </w:rPr>
          <w:delText xml:space="preserve"> </w:delText>
        </w:r>
        <w:r w:rsidRPr="00804C75" w:rsidDel="00737780">
          <w:rPr>
            <w:rFonts w:ascii="Times New Roman" w:hAnsi="Times New Roman" w:cs="Times New Roman"/>
          </w:rPr>
          <w:delText xml:space="preserve">and </w:delText>
        </w:r>
        <w:r w:rsidRPr="00804C75" w:rsidDel="00737780">
          <w:rPr>
            <w:rFonts w:ascii="Times New Roman" w:hAnsi="Times New Roman" w:cs="Times New Roman"/>
            <w:spacing w:val="-2"/>
          </w:rPr>
          <w:delText>all</w:delText>
        </w:r>
        <w:r w:rsidRPr="00804C75" w:rsidDel="00737780">
          <w:rPr>
            <w:rFonts w:ascii="Times New Roman" w:hAnsi="Times New Roman" w:cs="Times New Roman"/>
            <w:spacing w:val="1"/>
          </w:rPr>
          <w:delText xml:space="preserve"> </w:delText>
        </w:r>
        <w:r w:rsidRPr="00804C75" w:rsidDel="00737780">
          <w:rPr>
            <w:rFonts w:ascii="Times New Roman" w:hAnsi="Times New Roman" w:cs="Times New Roman"/>
          </w:rPr>
          <w:delText>claims of any</w:delText>
        </w:r>
        <w:r w:rsidRPr="00804C75" w:rsidDel="00737780">
          <w:rPr>
            <w:rFonts w:ascii="Times New Roman" w:hAnsi="Times New Roman" w:cs="Times New Roman"/>
            <w:spacing w:val="-2"/>
          </w:rPr>
          <w:delText xml:space="preserve"> </w:delText>
        </w:r>
        <w:r w:rsidRPr="00804C75" w:rsidDel="00737780">
          <w:rPr>
            <w:rFonts w:ascii="Times New Roman" w:hAnsi="Times New Roman" w:cs="Times New Roman"/>
          </w:rPr>
          <w:delText xml:space="preserve">nature </w:delText>
        </w:r>
      </w:del>
      <w:r w:rsidRPr="00804C75">
        <w:rPr>
          <w:rFonts w:ascii="Times New Roman" w:hAnsi="Times New Roman" w:cs="Times New Roman"/>
        </w:rPr>
        <w:t>which</w:t>
      </w:r>
      <w:r w:rsidRPr="00804C75">
        <w:rPr>
          <w:rFonts w:ascii="Times New Roman" w:hAnsi="Times New Roman" w:cs="Times New Roman"/>
          <w:spacing w:val="-2"/>
        </w:rPr>
        <w:t xml:space="preserve"> </w:t>
      </w:r>
      <w:del w:id="56" w:author="Author">
        <w:r w:rsidRPr="00804C75" w:rsidDel="00737780">
          <w:rPr>
            <w:rFonts w:ascii="Times New Roman" w:hAnsi="Times New Roman" w:cs="Times New Roman"/>
            <w:spacing w:val="-2"/>
          </w:rPr>
          <w:delText xml:space="preserve">may </w:delText>
        </w:r>
        <w:r w:rsidRPr="00804C75" w:rsidDel="00737780">
          <w:rPr>
            <w:rFonts w:ascii="Times New Roman" w:hAnsi="Times New Roman" w:cs="Times New Roman"/>
          </w:rPr>
          <w:delText>in</w:delText>
        </w:r>
        <w:r w:rsidRPr="00804C75" w:rsidDel="00737780">
          <w:rPr>
            <w:rFonts w:ascii="Times New Roman" w:hAnsi="Times New Roman" w:cs="Times New Roman"/>
            <w:spacing w:val="2"/>
          </w:rPr>
          <w:delText xml:space="preserve"> </w:delText>
        </w:r>
        <w:r w:rsidRPr="00804C75" w:rsidDel="00737780">
          <w:rPr>
            <w:rFonts w:ascii="Times New Roman" w:hAnsi="Times New Roman" w:cs="Times New Roman"/>
          </w:rPr>
          <w:delText xml:space="preserve">any manner </w:delText>
        </w:r>
      </w:del>
      <w:r w:rsidRPr="00804C75">
        <w:rPr>
          <w:rFonts w:ascii="Times New Roman" w:hAnsi="Times New Roman" w:cs="Times New Roman"/>
        </w:rPr>
        <w:t>arise</w:t>
      </w:r>
      <w:ins w:id="57" w:author="Author">
        <w:r w:rsidR="00737780">
          <w:rPr>
            <w:rFonts w:ascii="Times New Roman" w:hAnsi="Times New Roman" w:cs="Times New Roman"/>
          </w:rPr>
          <w:t>s</w:t>
        </w:r>
      </w:ins>
      <w:r w:rsidRPr="00804C75">
        <w:rPr>
          <w:rFonts w:ascii="Times New Roman" w:hAnsi="Times New Roman" w:cs="Times New Roman"/>
        </w:rPr>
        <w:t xml:space="preserv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ins w:id="58" w:author="Author">
        <w:r w:rsidR="00E92970">
          <w:rPr>
            <w:rFonts w:ascii="Times New Roman" w:hAnsi="Times New Roman" w:cs="Times New Roman"/>
          </w:rPr>
          <w:t>s</w:t>
        </w:r>
      </w:ins>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61A78570"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w:t>
      </w:r>
      <w:del w:id="59" w:author="Author">
        <w:r w:rsidRPr="00351EEC" w:rsidDel="00E92970">
          <w:rPr>
            <w:rFonts w:ascii="Times New Roman" w:eastAsia="Times New Roman" w:hAnsi="Times New Roman"/>
          </w:rPr>
          <w:delText xml:space="preserve">and </w:delText>
        </w:r>
        <w:r w:rsidRPr="00351EEC" w:rsidDel="00E92970">
          <w:rPr>
            <w:rFonts w:ascii="Times New Roman" w:eastAsia="Times New Roman" w:hAnsi="Times New Roman"/>
            <w:spacing w:val="-1"/>
          </w:rPr>
          <w:delText>products</w:delText>
        </w:r>
        <w:r w:rsidRPr="00351EEC" w:rsidDel="00E92970">
          <w:rPr>
            <w:rFonts w:ascii="Times New Roman" w:eastAsia="Times New Roman" w:hAnsi="Times New Roman"/>
          </w:rPr>
          <w:delText xml:space="preserve"> </w:delText>
        </w:r>
        <w:r w:rsidRPr="00351EEC" w:rsidDel="00E92970">
          <w:rPr>
            <w:rFonts w:ascii="Times New Roman" w:eastAsia="Times New Roman" w:hAnsi="Times New Roman"/>
            <w:spacing w:val="-1"/>
          </w:rPr>
          <w:delText>or</w:delText>
        </w:r>
        <w:r w:rsidDel="00E92970">
          <w:rPr>
            <w:rFonts w:ascii="Times New Roman" w:eastAsia="Times New Roman" w:hAnsi="Times New Roman"/>
            <w:spacing w:val="-1"/>
          </w:rPr>
          <w:delText xml:space="preserve"> </w:delText>
        </w:r>
        <w:r w:rsidRPr="00351EEC" w:rsidDel="00E92970">
          <w:rPr>
            <w:rFonts w:ascii="Times New Roman" w:hAnsi="Times New Roman" w:cs="Times New Roman"/>
          </w:rPr>
          <w:delText>completed operations coverage (if</w:delText>
        </w:r>
        <w:r w:rsidRPr="00351EEC" w:rsidDel="00E92970">
          <w:rPr>
            <w:rFonts w:ascii="Times New Roman" w:hAnsi="Times New Roman" w:cs="Times New Roman"/>
            <w:spacing w:val="-2"/>
          </w:rPr>
          <w:delText xml:space="preserve"> </w:delText>
        </w:r>
        <w:r w:rsidRPr="00351EEC" w:rsidDel="00E92970">
          <w:rPr>
            <w:rFonts w:ascii="Times New Roman" w:hAnsi="Times New Roman" w:cs="Times New Roman"/>
          </w:rPr>
          <w:delText xml:space="preserve">applicable), </w:delText>
        </w:r>
      </w:del>
      <w:r w:rsidRPr="00351EEC">
        <w:rPr>
          <w:rFonts w:ascii="Times New Roman" w:hAnsi="Times New Roman" w:cs="Times New Roman"/>
        </w:rPr>
        <w:t>with</w:t>
      </w:r>
      <w:r w:rsidRPr="00351EEC">
        <w:rPr>
          <w:rFonts w:ascii="Times New Roman" w:hAnsi="Times New Roman" w:cs="Times New Roman"/>
          <w:spacing w:val="-3"/>
        </w:rPr>
        <w:t xml:space="preserve"> </w:t>
      </w:r>
      <w:del w:id="60" w:author="Author">
        <w:r w:rsidRPr="00351EEC" w:rsidDel="006D2E5C">
          <w:rPr>
            <w:rFonts w:ascii="Times New Roman" w:hAnsi="Times New Roman" w:cs="Times New Roman"/>
          </w:rPr>
          <w:delText>minimum</w:delText>
        </w:r>
        <w:r w:rsidRPr="00351EEC" w:rsidDel="006D2E5C">
          <w:rPr>
            <w:rFonts w:ascii="Times New Roman" w:hAnsi="Times New Roman" w:cs="Times New Roman"/>
            <w:spacing w:val="-4"/>
          </w:rPr>
          <w:delText xml:space="preserve"> </w:delText>
        </w:r>
        <w:r w:rsidRPr="00351EEC" w:rsidDel="006D2E5C">
          <w:rPr>
            <w:rFonts w:ascii="Times New Roman" w:hAnsi="Times New Roman" w:cs="Times New Roman"/>
          </w:rPr>
          <w:delText>liability</w:delText>
        </w:r>
      </w:del>
      <w:ins w:id="61" w:author="Author">
        <w:r w:rsidR="006D2E5C">
          <w:rPr>
            <w:rFonts w:ascii="Times New Roman" w:hAnsi="Times New Roman" w:cs="Times New Roman"/>
          </w:rPr>
          <w:t>policy</w:t>
        </w:r>
      </w:ins>
      <w:r w:rsidRPr="00351EEC">
        <w:rPr>
          <w:rFonts w:ascii="Times New Roman" w:hAnsi="Times New Roman" w:cs="Times New Roman"/>
          <w:spacing w:val="-3"/>
        </w:rPr>
        <w:t xml:space="preserve"> </w:t>
      </w:r>
      <w:r w:rsidRPr="00351EEC">
        <w:rPr>
          <w:rFonts w:ascii="Times New Roman" w:hAnsi="Times New Roman" w:cs="Times New Roman"/>
        </w:rPr>
        <w:t xml:space="preserve">limits </w:t>
      </w:r>
      <w:del w:id="62" w:author="Author">
        <w:r w:rsidRPr="00351EEC" w:rsidDel="006D2E5C">
          <w:rPr>
            <w:rFonts w:ascii="Times New Roman" w:hAnsi="Times New Roman" w:cs="Times New Roman"/>
          </w:rPr>
          <w:delText>not</w:delText>
        </w:r>
        <w:r w:rsidRPr="00351EEC" w:rsidDel="006D2E5C">
          <w:rPr>
            <w:rFonts w:ascii="Times New Roman" w:hAnsi="Times New Roman" w:cs="Times New Roman"/>
            <w:spacing w:val="1"/>
          </w:rPr>
          <w:delText xml:space="preserve"> </w:delText>
        </w:r>
        <w:r w:rsidRPr="00351EEC" w:rsidDel="006D2E5C">
          <w:rPr>
            <w:rFonts w:ascii="Times New Roman" w:hAnsi="Times New Roman" w:cs="Times New Roman"/>
          </w:rPr>
          <w:delText>less</w:delText>
        </w:r>
        <w:r w:rsidRPr="00351EEC" w:rsidDel="006D2E5C">
          <w:rPr>
            <w:rFonts w:ascii="Times New Roman" w:hAnsi="Times New Roman" w:cs="Times New Roman"/>
            <w:spacing w:val="-2"/>
          </w:rPr>
          <w:delText xml:space="preserve"> </w:delText>
        </w:r>
        <w:r w:rsidRPr="00351EEC" w:rsidDel="006D2E5C">
          <w:rPr>
            <w:rFonts w:ascii="Times New Roman" w:hAnsi="Times New Roman" w:cs="Times New Roman"/>
          </w:rPr>
          <w:delText>than</w:delText>
        </w:r>
        <w:r w:rsidDel="006D2E5C">
          <w:rPr>
            <w:rFonts w:ascii="Times New Roman" w:hAnsi="Times New Roman" w:cs="Times New Roman"/>
          </w:rPr>
          <w:delText xml:space="preserve"> </w:delText>
        </w:r>
        <w:r w:rsidRPr="00351EEC" w:rsidDel="006D2E5C">
          <w:rPr>
            <w:rFonts w:ascii="Times New Roman" w:hAnsi="Times New Roman" w:cs="Times New Roman"/>
          </w:rPr>
          <w:delText>$700,000 per</w:delText>
        </w:r>
        <w:r w:rsidRPr="00351EEC" w:rsidDel="006D2E5C">
          <w:rPr>
            <w:rFonts w:ascii="Times New Roman" w:hAnsi="Times New Roman" w:cs="Times New Roman"/>
            <w:spacing w:val="1"/>
          </w:rPr>
          <w:delText xml:space="preserve"> </w:delText>
        </w:r>
        <w:r w:rsidRPr="00351EEC" w:rsidDel="006D2E5C">
          <w:rPr>
            <w:rFonts w:ascii="Times New Roman" w:hAnsi="Times New Roman" w:cs="Times New Roman"/>
          </w:rPr>
          <w:delText>person and</w:delText>
        </w:r>
      </w:del>
      <w:ins w:id="63" w:author="Author">
        <w:r w:rsidR="006D2E5C">
          <w:rPr>
            <w:rFonts w:ascii="Times New Roman" w:hAnsi="Times New Roman" w:cs="Times New Roman"/>
          </w:rPr>
          <w:t>of</w:t>
        </w:r>
      </w:ins>
      <w:r w:rsidRPr="00351EEC">
        <w:rPr>
          <w:rFonts w:ascii="Times New Roman" w:hAnsi="Times New Roman" w:cs="Times New Roman"/>
        </w:rPr>
        <w:t xml:space="preserve"> $</w:t>
      </w:r>
      <w:ins w:id="64" w:author="Author">
        <w:r w:rsidR="006D2E5C">
          <w:rPr>
            <w:rFonts w:ascii="Times New Roman" w:hAnsi="Times New Roman" w:cs="Times New Roman"/>
          </w:rPr>
          <w:t>1</w:t>
        </w:r>
      </w:ins>
      <w:del w:id="65" w:author="Author">
        <w:r w:rsidRPr="00351EEC" w:rsidDel="006D2E5C">
          <w:rPr>
            <w:rFonts w:ascii="Times New Roman" w:hAnsi="Times New Roman" w:cs="Times New Roman"/>
          </w:rPr>
          <w:delText>5</w:delText>
        </w:r>
      </w:del>
      <w:r w:rsidRPr="00351EEC">
        <w:rPr>
          <w:rFonts w:ascii="Times New Roman" w:hAnsi="Times New Roman" w:cs="Times New Roman"/>
        </w:rPr>
        <w:t>,000,000 per</w:t>
      </w:r>
      <w:r w:rsidRPr="00351EEC">
        <w:rPr>
          <w:rFonts w:ascii="Times New Roman" w:hAnsi="Times New Roman" w:cs="Times New Roman"/>
          <w:spacing w:val="1"/>
        </w:rPr>
        <w:t xml:space="preserve"> </w:t>
      </w:r>
      <w:r w:rsidRPr="00351EEC">
        <w:rPr>
          <w:rFonts w:ascii="Times New Roman" w:hAnsi="Times New Roman" w:cs="Times New Roman"/>
        </w:rPr>
        <w:t xml:space="preserve">occurrence </w:t>
      </w:r>
      <w:ins w:id="66" w:author="Author">
        <w:r w:rsidR="003664AA">
          <w:rPr>
            <w:rFonts w:ascii="Times New Roman" w:hAnsi="Times New Roman" w:cs="Times New Roman"/>
          </w:rPr>
          <w:t>and $5,000,000 in the aggregate</w:t>
        </w:r>
      </w:ins>
      <w:del w:id="67" w:author="Author">
        <w:r w:rsidRPr="00351EEC" w:rsidDel="003664AA">
          <w:rPr>
            <w:rFonts w:ascii="Times New Roman" w:hAnsi="Times New Roman" w:cs="Times New Roman"/>
          </w:rPr>
          <w:delText>unless</w:delText>
        </w:r>
        <w:r w:rsidRPr="00351EEC" w:rsidDel="003664AA">
          <w:rPr>
            <w:rFonts w:ascii="Times New Roman" w:hAnsi="Times New Roman" w:cs="Times New Roman"/>
            <w:spacing w:val="-2"/>
          </w:rPr>
          <w:delText xml:space="preserve"> </w:delText>
        </w:r>
        <w:r w:rsidRPr="00351EEC" w:rsidDel="003664AA">
          <w:rPr>
            <w:rFonts w:ascii="Times New Roman" w:hAnsi="Times New Roman" w:cs="Times New Roman"/>
          </w:rPr>
          <w:delText>additional</w:delText>
        </w:r>
        <w:r w:rsidRPr="00351EEC" w:rsidDel="003664AA">
          <w:rPr>
            <w:rFonts w:ascii="Times New Roman" w:hAnsi="Times New Roman" w:cs="Times New Roman"/>
            <w:spacing w:val="1"/>
          </w:rPr>
          <w:delText xml:space="preserve"> </w:delText>
        </w:r>
        <w:r w:rsidRPr="00351EEC" w:rsidDel="003664AA">
          <w:rPr>
            <w:rFonts w:ascii="Times New Roman" w:hAnsi="Times New Roman" w:cs="Times New Roman"/>
          </w:rPr>
          <w:delText>coverage is</w:delText>
        </w:r>
        <w:r w:rsidRPr="00351EEC" w:rsidDel="00A33471">
          <w:rPr>
            <w:rFonts w:ascii="Times New Roman" w:hAnsi="Times New Roman" w:cs="Times New Roman"/>
            <w:spacing w:val="-2"/>
          </w:rPr>
          <w:delText xml:space="preserve"> </w:delText>
        </w:r>
        <w:r w:rsidRPr="00351EEC" w:rsidDel="00A33471">
          <w:rPr>
            <w:rFonts w:ascii="Times New Roman" w:hAnsi="Times New Roman" w:cs="Times New Roman"/>
          </w:rPr>
          <w:delText>required by</w:delText>
        </w:r>
        <w:r w:rsidRPr="00351EEC" w:rsidDel="00A33471">
          <w:rPr>
            <w:rFonts w:ascii="Times New Roman" w:hAnsi="Times New Roman" w:cs="Times New Roman"/>
            <w:spacing w:val="-2"/>
          </w:rPr>
          <w:delText xml:space="preserve"> </w:delText>
        </w:r>
        <w:r w:rsidRPr="00351EEC" w:rsidDel="00A33471">
          <w:rPr>
            <w:rFonts w:ascii="Times New Roman" w:hAnsi="Times New Roman" w:cs="Times New Roman"/>
          </w:rPr>
          <w:delText>the</w:delText>
        </w:r>
        <w:r w:rsidRPr="00351EEC" w:rsidDel="00A33471">
          <w:rPr>
            <w:rFonts w:ascii="Times New Roman" w:hAnsi="Times New Roman" w:cs="Times New Roman"/>
            <w:spacing w:val="45"/>
          </w:rPr>
          <w:delText xml:space="preserve"> </w:delText>
        </w:r>
        <w:r w:rsidRPr="00351EEC" w:rsidDel="00A33471">
          <w:rPr>
            <w:rFonts w:ascii="Times New Roman" w:hAnsi="Times New Roman" w:cs="Times New Roman"/>
          </w:rPr>
          <w:delText>State</w:delText>
        </w:r>
      </w:del>
      <w:r w:rsidRPr="00351EEC">
        <w:rPr>
          <w:rFonts w:ascii="Times New Roman" w:hAnsi="Times New Roman" w:cs="Times New Roman"/>
        </w:rPr>
        <w:t>.</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w:t>
      </w:r>
      <w:del w:id="68" w:author="Author">
        <w:r w:rsidRPr="00351EEC" w:rsidDel="007838CE">
          <w:rPr>
            <w:rFonts w:ascii="Times New Roman" w:hAnsi="Times New Roman" w:cs="Times New Roman"/>
            <w:spacing w:val="-2"/>
          </w:rPr>
          <w:delText>named</w:delText>
        </w:r>
        <w:r w:rsidRPr="00351EEC" w:rsidDel="007838CE">
          <w:rPr>
            <w:rFonts w:ascii="Times New Roman" w:hAnsi="Times New Roman" w:cs="Times New Roman"/>
          </w:rPr>
          <w:delText xml:space="preserve"> </w:delText>
        </w:r>
      </w:del>
      <w:ins w:id="69" w:author="Author">
        <w:r w:rsidR="007838CE">
          <w:rPr>
            <w:rFonts w:ascii="Times New Roman" w:hAnsi="Times New Roman" w:cs="Times New Roman"/>
            <w:spacing w:val="-2"/>
          </w:rPr>
          <w:t>included</w:t>
        </w:r>
        <w:r w:rsidR="007838CE" w:rsidRPr="00351EEC">
          <w:rPr>
            <w:rFonts w:ascii="Times New Roman" w:hAnsi="Times New Roman" w:cs="Times New Roman"/>
          </w:rPr>
          <w:t xml:space="preserve"> </w:t>
        </w:r>
      </w:ins>
      <w:r w:rsidRPr="00351EEC">
        <w:rPr>
          <w:rFonts w:ascii="Times New Roman" w:hAnsi="Times New Roman" w:cs="Times New Roman"/>
        </w:rPr>
        <w:t>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ins w:id="70" w:author="Author">
        <w:r w:rsidR="00014E7F" w:rsidRPr="00014E7F">
          <w:t xml:space="preserve"> </w:t>
        </w:r>
        <w:r w:rsidR="00014E7F" w:rsidRPr="00014E7F">
          <w:rPr>
            <w:rFonts w:ascii="Times New Roman" w:hAnsi="Times New Roman" w:cs="Times New Roman"/>
          </w:rPr>
          <w:t>The CGL limits may be met by a combination of the CGL policy and an Umbrella or Excess Liability policy.</w:t>
        </w:r>
      </w:ins>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37D186DF"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w:t>
      </w:r>
      <w:ins w:id="71" w:author="Author">
        <w:r w:rsidR="00545C04">
          <w:rPr>
            <w:rFonts w:ascii="Times New Roman" w:hAnsi="Times New Roman" w:cs="Times New Roman"/>
          </w:rPr>
          <w:t xml:space="preserve"> policy limits of</w:t>
        </w:r>
      </w:ins>
      <w:del w:id="72" w:author="Author">
        <w:r w:rsidRPr="00351EEC" w:rsidDel="00014E7F">
          <w:rPr>
            <w:rFonts w:ascii="Times New Roman" w:hAnsi="Times New Roman" w:cs="Times New Roman"/>
          </w:rPr>
          <w:delText>minimum</w:delText>
        </w:r>
        <w:r w:rsidRPr="00351EEC" w:rsidDel="00014E7F">
          <w:rPr>
            <w:rFonts w:ascii="Times New Roman" w:hAnsi="Times New Roman" w:cs="Times New Roman"/>
            <w:spacing w:val="-4"/>
          </w:rPr>
          <w:delText xml:space="preserve"> </w:delText>
        </w:r>
        <w:r w:rsidRPr="00351EEC" w:rsidDel="00014E7F">
          <w:rPr>
            <w:rFonts w:ascii="Times New Roman" w:hAnsi="Times New Roman" w:cs="Times New Roman"/>
          </w:rPr>
          <w:delText>liability</w:delText>
        </w:r>
        <w:r w:rsidRPr="00351EEC" w:rsidDel="00014E7F">
          <w:rPr>
            <w:rFonts w:ascii="Times New Roman" w:hAnsi="Times New Roman" w:cs="Times New Roman"/>
            <w:spacing w:val="-3"/>
          </w:rPr>
          <w:delText xml:space="preserve"> </w:delText>
        </w:r>
        <w:r w:rsidRPr="00351EEC" w:rsidDel="00014E7F">
          <w:rPr>
            <w:rFonts w:ascii="Times New Roman" w:hAnsi="Times New Roman" w:cs="Times New Roman"/>
          </w:rPr>
          <w:delText xml:space="preserve">limits </w:delText>
        </w:r>
        <w:r w:rsidDel="00014E7F">
          <w:rPr>
            <w:rFonts w:ascii="Times New Roman" w:hAnsi="Times New Roman" w:cs="Times New Roman"/>
          </w:rPr>
          <w:delText xml:space="preserve">not less than </w:delText>
        </w:r>
        <w:r w:rsidRPr="00351EEC" w:rsidDel="00014E7F">
          <w:rPr>
            <w:rFonts w:ascii="Times New Roman" w:hAnsi="Times New Roman" w:cs="Times New Roman"/>
          </w:rPr>
          <w:delText>$700,000 per</w:delText>
        </w:r>
        <w:r w:rsidRPr="00351EEC" w:rsidDel="00014E7F">
          <w:rPr>
            <w:rFonts w:ascii="Times New Roman" w:hAnsi="Times New Roman" w:cs="Times New Roman"/>
            <w:spacing w:val="1"/>
          </w:rPr>
          <w:delText xml:space="preserve"> </w:delText>
        </w:r>
        <w:r w:rsidRPr="00351EEC" w:rsidDel="00014E7F">
          <w:rPr>
            <w:rFonts w:ascii="Times New Roman" w:hAnsi="Times New Roman" w:cs="Times New Roman"/>
          </w:rPr>
          <w:delText xml:space="preserve">person and </w:delText>
        </w:r>
      </w:del>
      <w:r w:rsidRPr="00351EEC">
        <w:rPr>
          <w:rFonts w:ascii="Times New Roman" w:hAnsi="Times New Roman" w:cs="Times New Roman"/>
        </w:rPr>
        <w:t>$</w:t>
      </w:r>
      <w:ins w:id="73" w:author="Author">
        <w:r w:rsidR="00545C04">
          <w:rPr>
            <w:rFonts w:ascii="Times New Roman" w:hAnsi="Times New Roman" w:cs="Times New Roman"/>
          </w:rPr>
          <w:t>1</w:t>
        </w:r>
      </w:ins>
      <w:del w:id="74" w:author="Author">
        <w:r w:rsidRPr="00351EEC" w:rsidDel="00545C04">
          <w:rPr>
            <w:rFonts w:ascii="Times New Roman" w:hAnsi="Times New Roman" w:cs="Times New Roman"/>
          </w:rPr>
          <w:delText>5</w:delText>
        </w:r>
      </w:del>
      <w:r w:rsidRPr="00351EEC">
        <w:rPr>
          <w:rFonts w:ascii="Times New Roman" w:hAnsi="Times New Roman" w:cs="Times New Roman"/>
        </w:rPr>
        <w:t xml:space="preserve">,000,000 </w:t>
      </w:r>
      <w:ins w:id="75" w:author="Author">
        <w:r w:rsidR="00545C04">
          <w:rPr>
            <w:rFonts w:ascii="Times New Roman" w:hAnsi="Times New Roman" w:cs="Times New Roman"/>
          </w:rPr>
          <w:t>combined single limit per accident for bodily injury and property damage</w:t>
        </w:r>
      </w:ins>
      <w:del w:id="76" w:author="Author">
        <w:r w:rsidRPr="00351EEC" w:rsidDel="00545C04">
          <w:rPr>
            <w:rFonts w:ascii="Times New Roman" w:hAnsi="Times New Roman" w:cs="Times New Roman"/>
          </w:rPr>
          <w:delText>per</w:delText>
        </w:r>
        <w:r w:rsidRPr="00351EEC" w:rsidDel="00545C04">
          <w:rPr>
            <w:rFonts w:ascii="Times New Roman" w:hAnsi="Times New Roman" w:cs="Times New Roman"/>
            <w:spacing w:val="1"/>
          </w:rPr>
          <w:delText xml:space="preserve"> </w:delText>
        </w:r>
        <w:r w:rsidRPr="00351EEC" w:rsidDel="00545C04">
          <w:rPr>
            <w:rFonts w:ascii="Times New Roman" w:hAnsi="Times New Roman" w:cs="Times New Roman"/>
          </w:rPr>
          <w:delText>occurrence</w:delText>
        </w:r>
      </w:del>
      <w:r w:rsidRPr="00351EEC">
        <w:rPr>
          <w:rFonts w:ascii="Times New Roman" w:hAnsi="Times New Roman" w:cs="Times New Roman"/>
        </w:rPr>
        <w:t>.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w:t>
      </w:r>
      <w:del w:id="77" w:author="Author">
        <w:r w:rsidRPr="00351EEC" w:rsidDel="00545C04">
          <w:rPr>
            <w:rFonts w:ascii="Times New Roman" w:hAnsi="Times New Roman" w:cs="Times New Roman"/>
          </w:rPr>
          <w:delText xml:space="preserve">named </w:delText>
        </w:r>
      </w:del>
      <w:ins w:id="78" w:author="Author">
        <w:r w:rsidR="00545C04">
          <w:rPr>
            <w:rFonts w:ascii="Times New Roman" w:hAnsi="Times New Roman" w:cs="Times New Roman"/>
          </w:rPr>
          <w:t xml:space="preserve">included </w:t>
        </w:r>
      </w:ins>
      <w:r w:rsidRPr="00351EEC">
        <w:rPr>
          <w:rFonts w:ascii="Times New Roman" w:hAnsi="Times New Roman" w:cs="Times New Roman"/>
        </w:rPr>
        <w:t>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12D8537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ins w:id="79" w:author="Author">
        <w:r w:rsidR="00350652">
          <w:rPr>
            <w:rFonts w:ascii="Times New Roman" w:hAnsi="Times New Roman" w:cs="Times New Roman"/>
          </w:rPr>
          <w:t>Technology</w:t>
        </w:r>
      </w:ins>
      <w:r>
        <w:rPr>
          <w:rFonts w:ascii="Times New Roman" w:hAnsi="Times New Roman" w:cs="Times New Roman"/>
        </w:rPr>
        <w:t xml:space="preserve"> </w:t>
      </w:r>
      <w:r w:rsidRPr="00351EEC">
        <w:rPr>
          <w:rFonts w:ascii="Times New Roman" w:hAnsi="Times New Roman" w:cs="Times New Roman"/>
        </w:rPr>
        <w:t xml:space="preserve">Errors and </w:t>
      </w:r>
      <w:proofErr w:type="gramStart"/>
      <w:r w:rsidRPr="00351EEC">
        <w:rPr>
          <w:rFonts w:ascii="Times New Roman" w:hAnsi="Times New Roman" w:cs="Times New Roman"/>
        </w:rPr>
        <w:t xml:space="preserve">Omissions </w:t>
      </w:r>
      <w:ins w:id="80" w:author="Author">
        <w:r w:rsidR="00350652">
          <w:rPr>
            <w:rFonts w:ascii="Times New Roman" w:hAnsi="Times New Roman" w:cs="Times New Roman"/>
          </w:rPr>
          <w:t xml:space="preserve"> or</w:t>
        </w:r>
        <w:proofErr w:type="gramEnd"/>
        <w:r w:rsidR="00350652">
          <w:rPr>
            <w:rFonts w:ascii="Times New Roman" w:hAnsi="Times New Roman" w:cs="Times New Roman"/>
          </w:rPr>
          <w:t xml:space="preserve"> Cyber </w:t>
        </w:r>
      </w:ins>
      <w:r w:rsidRPr="00351EEC">
        <w:rPr>
          <w:rFonts w:ascii="Times New Roman" w:hAnsi="Times New Roman" w:cs="Times New Roman"/>
        </w:rPr>
        <w:t>liability</w:t>
      </w:r>
      <w:r w:rsidRPr="00351EEC">
        <w:rPr>
          <w:rFonts w:ascii="Times New Roman" w:hAnsi="Times New Roman" w:cs="Times New Roman"/>
          <w:spacing w:val="-6"/>
        </w:rPr>
        <w:t xml:space="preserve"> </w:t>
      </w:r>
      <w:r w:rsidRPr="00351EEC">
        <w:rPr>
          <w:rFonts w:ascii="Times New Roman" w:hAnsi="Times New Roman" w:cs="Times New Roman"/>
        </w:rPr>
        <w:t xml:space="preserve">with </w:t>
      </w:r>
      <w:ins w:id="81" w:author="Author">
        <w:r w:rsidR="002B4C18">
          <w:rPr>
            <w:rFonts w:ascii="Times New Roman" w:hAnsi="Times New Roman" w:cs="Times New Roman"/>
          </w:rPr>
          <w:t xml:space="preserve">a </w:t>
        </w:r>
      </w:ins>
      <w:del w:id="82" w:author="Author">
        <w:r w:rsidRPr="00351EEC" w:rsidDel="00350652">
          <w:rPr>
            <w:rFonts w:ascii="Times New Roman" w:hAnsi="Times New Roman" w:cs="Times New Roman"/>
          </w:rPr>
          <w:delText xml:space="preserve">minimum </w:delText>
        </w:r>
      </w:del>
      <w:r w:rsidRPr="00351EEC">
        <w:rPr>
          <w:rFonts w:ascii="Times New Roman" w:hAnsi="Times New Roman" w:cs="Times New Roman"/>
        </w:rPr>
        <w:t>liability</w:t>
      </w:r>
      <w:r w:rsidRPr="00351EEC">
        <w:rPr>
          <w:rFonts w:ascii="Times New Roman" w:hAnsi="Times New Roman" w:cs="Times New Roman"/>
          <w:spacing w:val="-5"/>
        </w:rPr>
        <w:t xml:space="preserve"> </w:t>
      </w:r>
      <w:r w:rsidRPr="00351EEC">
        <w:rPr>
          <w:rFonts w:ascii="Times New Roman" w:hAnsi="Times New Roman" w:cs="Times New Roman"/>
        </w:rPr>
        <w:t>limit</w:t>
      </w:r>
      <w:del w:id="83" w:author="Author">
        <w:r w:rsidRPr="00351EEC" w:rsidDel="002B4C18">
          <w:rPr>
            <w:rFonts w:ascii="Times New Roman" w:hAnsi="Times New Roman" w:cs="Times New Roman"/>
          </w:rPr>
          <w:delText>s</w:delText>
        </w:r>
      </w:del>
      <w:r w:rsidRPr="00351EEC">
        <w:rPr>
          <w:rFonts w:ascii="Times New Roman" w:hAnsi="Times New Roman" w:cs="Times New Roman"/>
        </w:rPr>
        <w:t xml:space="preserve"> of $</w:t>
      </w:r>
      <w:ins w:id="84" w:author="Author">
        <w:r w:rsidR="002B4C18">
          <w:rPr>
            <w:rFonts w:ascii="Times New Roman" w:hAnsi="Times New Roman" w:cs="Times New Roman"/>
          </w:rPr>
          <w:t>5</w:t>
        </w:r>
      </w:ins>
      <w:del w:id="85" w:author="Author">
        <w:r w:rsidRPr="00351EEC" w:rsidDel="002B4C18">
          <w:rPr>
            <w:rFonts w:ascii="Times New Roman" w:hAnsi="Times New Roman" w:cs="Times New Roman"/>
          </w:rPr>
          <w:delText>1</w:delText>
        </w:r>
      </w:del>
      <w:r w:rsidRPr="00351EEC">
        <w:rPr>
          <w:rFonts w:ascii="Times New Roman" w:hAnsi="Times New Roman" w:cs="Times New Roman"/>
        </w:rPr>
        <w:t>,000,000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147C61F"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del w:id="86" w:author="Author">
        <w:r w:rsidRPr="00351EEC" w:rsidDel="002B4C18">
          <w:rPr>
            <w:rFonts w:ascii="Times New Roman" w:hAnsi="Times New Roman" w:cs="Times New Roman"/>
          </w:rPr>
          <w:delText>Fiduciary</w:delText>
        </w:r>
        <w:r w:rsidRPr="00351EEC" w:rsidDel="002B4C18">
          <w:rPr>
            <w:rFonts w:ascii="Times New Roman" w:hAnsi="Times New Roman" w:cs="Times New Roman"/>
            <w:spacing w:val="-3"/>
          </w:rPr>
          <w:delText xml:space="preserve"> </w:delText>
        </w:r>
        <w:r w:rsidDel="002B4C18">
          <w:rPr>
            <w:rFonts w:ascii="Times New Roman" w:hAnsi="Times New Roman" w:cs="Times New Roman"/>
          </w:rPr>
          <w:delText>l</w:delText>
        </w:r>
        <w:r w:rsidRPr="00351EEC" w:rsidDel="002B4C18">
          <w:rPr>
            <w:rFonts w:ascii="Times New Roman" w:hAnsi="Times New Roman" w:cs="Times New Roman"/>
          </w:rPr>
          <w:delText>iability</w:delText>
        </w:r>
        <w:r w:rsidRPr="00351EEC" w:rsidDel="002B4C18">
          <w:rPr>
            <w:rFonts w:ascii="Times New Roman" w:hAnsi="Times New Roman" w:cs="Times New Roman"/>
            <w:spacing w:val="-3"/>
          </w:rPr>
          <w:delText xml:space="preserve"> </w:delText>
        </w:r>
        <w:r w:rsidRPr="00351EEC" w:rsidDel="002B4C18">
          <w:rPr>
            <w:rFonts w:ascii="Times New Roman" w:hAnsi="Times New Roman" w:cs="Times New Roman"/>
          </w:rPr>
          <w:delText>if the Contractor is responsible for the management</w:delText>
        </w:r>
        <w:r w:rsidRPr="00351EEC" w:rsidDel="002B4C18">
          <w:rPr>
            <w:rFonts w:ascii="Times New Roman" w:hAnsi="Times New Roman" w:cs="Times New Roman"/>
            <w:spacing w:val="1"/>
          </w:rPr>
          <w:delText xml:space="preserve"> </w:delText>
        </w:r>
        <w:r w:rsidRPr="00351EEC" w:rsidDel="002B4C18">
          <w:rPr>
            <w:rFonts w:ascii="Times New Roman" w:hAnsi="Times New Roman" w:cs="Times New Roman"/>
          </w:rPr>
          <w:delText>and oversight</w:delText>
        </w:r>
        <w:r w:rsidRPr="00351EEC" w:rsidDel="002B4C18">
          <w:rPr>
            <w:rFonts w:ascii="Times New Roman" w:hAnsi="Times New Roman" w:cs="Times New Roman"/>
            <w:spacing w:val="1"/>
          </w:rPr>
          <w:delText xml:space="preserve"> </w:delText>
        </w:r>
        <w:r w:rsidRPr="00351EEC" w:rsidDel="002B4C18">
          <w:rPr>
            <w:rFonts w:ascii="Times New Roman" w:hAnsi="Times New Roman" w:cs="Times New Roman"/>
          </w:rPr>
          <w:delText>of</w:delText>
        </w:r>
        <w:r w:rsidRPr="00351EEC" w:rsidDel="002B4C18">
          <w:rPr>
            <w:rFonts w:ascii="Times New Roman" w:hAnsi="Times New Roman" w:cs="Times New Roman"/>
            <w:spacing w:val="53"/>
          </w:rPr>
          <w:delText xml:space="preserve"> </w:delText>
        </w:r>
        <w:r w:rsidRPr="00351EEC" w:rsidDel="002B4C18">
          <w:rPr>
            <w:rFonts w:ascii="Times New Roman" w:hAnsi="Times New Roman" w:cs="Times New Roman"/>
          </w:rPr>
          <w:delText>various</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employee benefit</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plans and programs such</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as pensions, profit-sharing</w:delText>
        </w:r>
        <w:r w:rsidRPr="00351EEC" w:rsidDel="002B4C18">
          <w:rPr>
            <w:rFonts w:ascii="Times New Roman" w:hAnsi="Times New Roman" w:cs="Times New Roman"/>
            <w:spacing w:val="-3"/>
          </w:rPr>
          <w:delText xml:space="preserve"> </w:delText>
        </w:r>
        <w:r w:rsidRPr="00351EEC" w:rsidDel="002B4C18">
          <w:rPr>
            <w:rFonts w:ascii="Times New Roman" w:hAnsi="Times New Roman" w:cs="Times New Roman"/>
          </w:rPr>
          <w:delText>and</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savings, among</w:delText>
        </w:r>
        <w:r w:rsidDel="002B4C18">
          <w:rPr>
            <w:rFonts w:ascii="Times New Roman" w:hAnsi="Times New Roman" w:cs="Times New Roman"/>
          </w:rPr>
          <w:delText xml:space="preserve"> </w:delText>
        </w:r>
        <w:r w:rsidRPr="00351EEC" w:rsidDel="002B4C18">
          <w:rPr>
            <w:rFonts w:ascii="Times New Roman" w:hAnsi="Times New Roman" w:cs="Times New Roman"/>
          </w:rPr>
          <w:delText>others with limits no less</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than $700,000</w:delText>
        </w:r>
        <w:r w:rsidRPr="00351EEC" w:rsidDel="002B4C18">
          <w:rPr>
            <w:rFonts w:ascii="Times New Roman" w:hAnsi="Times New Roman" w:cs="Times New Roman"/>
            <w:spacing w:val="-3"/>
          </w:rPr>
          <w:delText xml:space="preserve"> </w:delText>
        </w:r>
        <w:r w:rsidRPr="00351EEC" w:rsidDel="002B4C18">
          <w:rPr>
            <w:rFonts w:ascii="Times New Roman" w:hAnsi="Times New Roman" w:cs="Times New Roman"/>
          </w:rPr>
          <w:delText>per cause of action and $5,000,000</w:delText>
        </w:r>
        <w:r w:rsidDel="002B4C18">
          <w:rPr>
            <w:rFonts w:ascii="Times New Roman" w:hAnsi="Times New Roman" w:cs="Times New Roman"/>
          </w:rPr>
          <w:delText xml:space="preserve"> in the aggregate.</w:delText>
        </w:r>
      </w:del>
      <w:ins w:id="87" w:author="Author">
        <w:r w:rsidR="002B4C18">
          <w:rPr>
            <w:rFonts w:ascii="Times New Roman" w:hAnsi="Times New Roman" w:cs="Times New Roman"/>
          </w:rPr>
          <w:t>Intentionally omitted.</w:t>
        </w:r>
      </w:ins>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4E56DB4C" w:rsidR="00D515C5" w:rsidRPr="00351EEC" w:rsidDel="002B4C18" w:rsidRDefault="00D515C5" w:rsidP="00D515C5">
      <w:pPr>
        <w:pStyle w:val="NoSpacing"/>
        <w:ind w:left="360" w:right="360"/>
        <w:rPr>
          <w:del w:id="88" w:author="Author"/>
          <w:rFonts w:ascii="Times New Roman" w:hAnsi="Times New Roman" w:cs="Times New Roman"/>
        </w:rPr>
      </w:pPr>
      <w:r>
        <w:rPr>
          <w:rFonts w:ascii="Times New Roman" w:hAnsi="Times New Roman" w:cs="Times New Roman"/>
        </w:rPr>
        <w:t xml:space="preserve">5.  </w:t>
      </w:r>
      <w:ins w:id="89" w:author="Author">
        <w:r w:rsidR="002B4C18">
          <w:rPr>
            <w:rFonts w:ascii="Times New Roman" w:hAnsi="Times New Roman" w:cs="Times New Roman"/>
          </w:rPr>
          <w:t>Intentionally omitted.</w:t>
        </w:r>
      </w:ins>
      <w:del w:id="90" w:author="Author">
        <w:r w:rsidRPr="00351EEC" w:rsidDel="002B4C18">
          <w:rPr>
            <w:rFonts w:ascii="Times New Roman" w:hAnsi="Times New Roman" w:cs="Times New Roman"/>
          </w:rPr>
          <w:delText>Valuable</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Papers</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 xml:space="preserve">coverage, </w:delText>
        </w:r>
        <w:r w:rsidRPr="00351EEC" w:rsidDel="002B4C18">
          <w:rPr>
            <w:rFonts w:ascii="Times New Roman" w:hAnsi="Times New Roman" w:cs="Times New Roman"/>
            <w:spacing w:val="1"/>
          </w:rPr>
          <w:delText xml:space="preserve">if applicable, with </w:delText>
        </w:r>
        <w:r w:rsidRPr="00351EEC" w:rsidDel="002B4C18">
          <w:rPr>
            <w:rFonts w:ascii="Times New Roman" w:hAnsi="Times New Roman" w:cs="Times New Roman"/>
          </w:rPr>
          <w:delText>an Inland Marine</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Policy</w:delText>
        </w:r>
        <w:r w:rsidRPr="00351EEC" w:rsidDel="002B4C18">
          <w:rPr>
            <w:rFonts w:ascii="Times New Roman" w:hAnsi="Times New Roman" w:cs="Times New Roman"/>
            <w:spacing w:val="1"/>
          </w:rPr>
          <w:delText xml:space="preserve"> </w:delText>
        </w:r>
        <w:r w:rsidRPr="00351EEC" w:rsidDel="002B4C18">
          <w:rPr>
            <w:rFonts w:ascii="Times New Roman" w:hAnsi="Times New Roman" w:cs="Times New Roman"/>
          </w:rPr>
          <w:delText>Insurance with limits sufficient</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to pay</w:delText>
        </w:r>
        <w:r w:rsidRPr="00351EEC" w:rsidDel="002B4C18">
          <w:rPr>
            <w:rFonts w:ascii="Times New Roman" w:hAnsi="Times New Roman" w:cs="Times New Roman"/>
            <w:spacing w:val="-2"/>
          </w:rPr>
          <w:delText xml:space="preserve"> </w:delText>
        </w:r>
        <w:r w:rsidRPr="00351EEC" w:rsidDel="002B4C18">
          <w:rPr>
            <w:rFonts w:ascii="Times New Roman" w:hAnsi="Times New Roman" w:cs="Times New Roman"/>
          </w:rPr>
          <w:delText>for the re-creation and reconstruction</w:delText>
        </w:r>
        <w:r w:rsidRPr="00351EEC" w:rsidDel="002B4C18">
          <w:rPr>
            <w:rFonts w:ascii="Times New Roman" w:hAnsi="Times New Roman" w:cs="Times New Roman"/>
            <w:spacing w:val="63"/>
          </w:rPr>
          <w:delText xml:space="preserve"> </w:delText>
        </w:r>
        <w:r w:rsidRPr="00351EEC" w:rsidDel="002B4C18">
          <w:rPr>
            <w:rFonts w:ascii="Times New Roman" w:hAnsi="Times New Roman" w:cs="Times New Roman"/>
          </w:rPr>
          <w:delText>of such records.</w:delText>
        </w:r>
      </w:del>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51F9840C"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ins w:id="91" w:author="Author">
        <w:r w:rsidR="002B4C18">
          <w:rPr>
            <w:rFonts w:ascii="Times New Roman" w:hAnsi="Times New Roman" w:cs="Times New Roman"/>
          </w:rPr>
          <w:t>Intentionally omitted.</w:t>
        </w:r>
      </w:ins>
      <w:del w:id="92" w:author="Author">
        <w:r w:rsidRPr="00351EEC" w:rsidDel="002B4C18">
          <w:rPr>
            <w:rFonts w:ascii="Times New Roman" w:hAnsi="Times New Roman" w:cs="Times New Roman"/>
          </w:rPr>
          <w:delText>Surety</w:delText>
        </w:r>
        <w:r w:rsidRPr="00351EEC" w:rsidDel="002B4C18">
          <w:rPr>
            <w:rFonts w:ascii="Times New Roman" w:hAnsi="Times New Roman" w:cs="Times New Roman"/>
            <w:spacing w:val="-3"/>
          </w:rPr>
          <w:delText xml:space="preserve"> </w:delText>
        </w:r>
        <w:r w:rsidRPr="00351EEC" w:rsidDel="002B4C18">
          <w:rPr>
            <w:rFonts w:ascii="Times New Roman" w:hAnsi="Times New Roman" w:cs="Times New Roman"/>
            <w:spacing w:val="-2"/>
          </w:rPr>
          <w:delText>or</w:delText>
        </w:r>
        <w:r w:rsidRPr="00351EEC" w:rsidDel="002B4C18">
          <w:rPr>
            <w:rFonts w:ascii="Times New Roman" w:hAnsi="Times New Roman" w:cs="Times New Roman"/>
          </w:rPr>
          <w:delText xml:space="preserve"> Fidelity</w:delText>
        </w:r>
        <w:r w:rsidRPr="00351EEC" w:rsidDel="002B4C18">
          <w:rPr>
            <w:rFonts w:ascii="Times New Roman" w:hAnsi="Times New Roman" w:cs="Times New Roman"/>
            <w:spacing w:val="-3"/>
          </w:rPr>
          <w:delText xml:space="preserve"> </w:delText>
        </w:r>
        <w:r w:rsidRPr="00351EEC" w:rsidDel="002B4C18">
          <w:rPr>
            <w:rFonts w:ascii="Times New Roman" w:hAnsi="Times New Roman" w:cs="Times New Roman"/>
          </w:rPr>
          <w:delText>Bond(s)</w:delText>
        </w:r>
        <w:r w:rsidRPr="00351EEC" w:rsidDel="002B4C18">
          <w:rPr>
            <w:rFonts w:ascii="Times New Roman" w:hAnsi="Times New Roman" w:cs="Times New Roman"/>
            <w:spacing w:val="1"/>
          </w:rPr>
          <w:delText xml:space="preserve"> </w:delText>
        </w:r>
        <w:r w:rsidDel="002B4C18">
          <w:rPr>
            <w:rFonts w:ascii="Times New Roman" w:hAnsi="Times New Roman" w:cs="Times New Roman"/>
          </w:rPr>
          <w:delText>if required by statute or by the agency</w:delText>
        </w:r>
        <w:r w:rsidRPr="00351EEC" w:rsidDel="002B4C18">
          <w:rPr>
            <w:rFonts w:ascii="Times New Roman" w:hAnsi="Times New Roman" w:cs="Times New Roman"/>
          </w:rPr>
          <w:delText>.</w:delText>
        </w:r>
      </w:del>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12921BE7"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w:t>
      </w:r>
      <w:ins w:id="93" w:author="Author">
        <w:r w:rsidR="002B4C18">
          <w:rPr>
            <w:rFonts w:ascii="Times New Roman" w:hAnsi="Times New Roman" w:cs="Times New Roman"/>
          </w:rPr>
          <w:t>Intentionally omitted.</w:t>
        </w:r>
      </w:ins>
      <w:del w:id="94" w:author="Author">
        <w:r w:rsidDel="002B4C18">
          <w:rPr>
            <w:rFonts w:ascii="Times New Roman" w:hAnsi="Times New Roman" w:cs="Times New Roman"/>
          </w:rPr>
          <w:delText xml:space="preserve">Cyber Liability addressing risks associated with </w:delText>
        </w:r>
        <w:r w:rsidRPr="00351EEC" w:rsidDel="002B4C18">
          <w:rPr>
            <w:rFonts w:ascii="Times New Roman" w:hAnsi="Times New Roman" w:cs="Times New Roman"/>
          </w:rPr>
          <w:delText>electronic transmissions, the internet, networks and informational assets, and having limits of no less th</w:delText>
        </w:r>
        <w:r w:rsidDel="002B4C18">
          <w:rPr>
            <w:rFonts w:ascii="Times New Roman" w:hAnsi="Times New Roman" w:cs="Times New Roman"/>
          </w:rPr>
          <w:delText xml:space="preserve">an $700,000 per occurrence and $5,000,000 in the aggregate. </w:delText>
        </w:r>
      </w:del>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11B4B3B3"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w:t>
      </w:r>
      <w:del w:id="95" w:author="Author">
        <w:r w:rsidRPr="006E4F58" w:rsidDel="00CC07D6">
          <w:rPr>
            <w:rFonts w:ascii="Times New Roman" w:eastAsia="Times New Roman" w:hAnsi="Times New Roman" w:cs="Times New Roman"/>
          </w:rPr>
          <w:delText>The State will be defended, indemnified and held harmless to the full extent of any coverage actually secured by the Contractor in excess of the minimum requirements set forth above.</w:delText>
        </w:r>
        <w:r w:rsidR="007412B2" w:rsidDel="00CC07D6">
          <w:rPr>
            <w:rFonts w:ascii="Times New Roman" w:eastAsia="Times New Roman" w:hAnsi="Times New Roman" w:cs="Times New Roman"/>
          </w:rPr>
          <w:delText xml:space="preserve"> </w:delText>
        </w:r>
      </w:del>
      <w:r w:rsidRPr="006E4F58">
        <w:rPr>
          <w:rFonts w:ascii="Times New Roman" w:eastAsia="Times New Roman" w:hAnsi="Times New Roman" w:cs="Times New Roman"/>
        </w:rPr>
        <w:t xml:space="preserve">The </w:t>
      </w:r>
      <w:r w:rsidRPr="006E4F58">
        <w:rPr>
          <w:rFonts w:ascii="Times New Roman" w:eastAsia="Times New Roman" w:hAnsi="Times New Roman" w:cs="Times New Roman"/>
        </w:rPr>
        <w:lastRenderedPageBreak/>
        <w:t xml:space="preserve">duty </w:t>
      </w:r>
      <w:ins w:id="96" w:author="Author">
        <w:r w:rsidR="00CC07D6">
          <w:rPr>
            <w:rFonts w:ascii="Times New Roman" w:eastAsia="Times New Roman" w:hAnsi="Times New Roman" w:cs="Times New Roman"/>
          </w:rPr>
          <w:t xml:space="preserve">of the Contractor </w:t>
        </w:r>
      </w:ins>
      <w:r w:rsidRPr="006E4F58">
        <w:rPr>
          <w:rFonts w:ascii="Times New Roman" w:eastAsia="Times New Roman" w:hAnsi="Times New Roman" w:cs="Times New Roman"/>
        </w:rPr>
        <w:t xml:space="preserve">to indemnify the State </w:t>
      </w:r>
      <w:ins w:id="97" w:author="Author">
        <w:r w:rsidR="00CC07D6">
          <w:rPr>
            <w:rFonts w:ascii="Times New Roman" w:eastAsia="Times New Roman" w:hAnsi="Times New Roman" w:cs="Times New Roman"/>
          </w:rPr>
          <w:t xml:space="preserve">as required elsewhere </w:t>
        </w:r>
      </w:ins>
      <w:r w:rsidRPr="006E4F58">
        <w:rPr>
          <w:rFonts w:ascii="Times New Roman" w:eastAsia="Times New Roman" w:hAnsi="Times New Roman" w:cs="Times New Roman"/>
        </w:rPr>
        <w:t>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1FD15970"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4.   </w:t>
      </w:r>
      <w:del w:id="98" w:author="Author">
        <w:r w:rsidRPr="006E4F58" w:rsidDel="00306340">
          <w:rPr>
            <w:rFonts w:ascii="Times New Roman" w:eastAsia="Times New Roman" w:hAnsi="Times New Roman" w:cs="Times New Roman"/>
          </w:rPr>
          <w:delText>The</w:delText>
        </w:r>
      </w:del>
      <w:ins w:id="99" w:author="Author">
        <w:r w:rsidR="002F073A" w:rsidRPr="002F073A">
          <w:t xml:space="preserve"> </w:t>
        </w:r>
        <w:r w:rsidR="002F073A" w:rsidRPr="002F073A">
          <w:rPr>
            <w:rFonts w:ascii="Times New Roman" w:eastAsia="Times New Roman" w:hAnsi="Times New Roman" w:cs="Times New Roman"/>
          </w:rPr>
          <w:t>Contractor shall not cancel or cause the</w:t>
        </w:r>
      </w:ins>
      <w:del w:id="100" w:author="Author">
        <w:r w:rsidRPr="006E4F58" w:rsidDel="00306340">
          <w:rPr>
            <w:rFonts w:ascii="Times New Roman" w:eastAsia="Times New Roman" w:hAnsi="Times New Roman" w:cs="Times New Roman"/>
          </w:rPr>
          <w:delText xml:space="preserve"> </w:delText>
        </w:r>
      </w:del>
      <w:ins w:id="101" w:author="Author">
        <w:r w:rsidR="00DF68F3">
          <w:rPr>
            <w:rFonts w:ascii="Times New Roman" w:eastAsia="Times New Roman" w:hAnsi="Times New Roman" w:cs="Times New Roman"/>
          </w:rPr>
          <w:t xml:space="preserve"> </w:t>
        </w:r>
      </w:ins>
      <w:r w:rsidRPr="006E4F58">
        <w:rPr>
          <w:rFonts w:ascii="Times New Roman" w:eastAsia="Times New Roman" w:hAnsi="Times New Roman" w:cs="Times New Roman"/>
        </w:rPr>
        <w:t>insurance required in this Contract</w:t>
      </w:r>
      <w:ins w:id="102" w:author="Author">
        <w:r w:rsidR="002F073A">
          <w:rPr>
            <w:rFonts w:ascii="Times New Roman" w:eastAsia="Times New Roman" w:hAnsi="Times New Roman" w:cs="Times New Roman"/>
          </w:rPr>
          <w:t xml:space="preserve"> to</w:t>
        </w:r>
      </w:ins>
      <w:del w:id="103" w:author="Author">
        <w:r w:rsidRPr="006E4F58" w:rsidDel="002F073A">
          <w:rPr>
            <w:rFonts w:ascii="Times New Roman" w:eastAsia="Times New Roman" w:hAnsi="Times New Roman" w:cs="Times New Roman"/>
          </w:rPr>
          <w:delText>, through a policy or endorsement(s), shall include a provision that the policy and endorsements may not</w:delText>
        </w:r>
      </w:del>
      <w:r w:rsidRPr="006E4F58">
        <w:rPr>
          <w:rFonts w:ascii="Times New Roman" w:eastAsia="Times New Roman" w:hAnsi="Times New Roman" w:cs="Times New Roman"/>
        </w:rPr>
        <w:t xml:space="preserve"> be </w:t>
      </w:r>
      <w:del w:id="104" w:author="Author">
        <w:r w:rsidRPr="006E4F58" w:rsidDel="00472620">
          <w:rPr>
            <w:rFonts w:ascii="Times New Roman" w:eastAsia="Times New Roman" w:hAnsi="Times New Roman" w:cs="Times New Roman"/>
          </w:rPr>
          <w:delText>canceled or modified</w:delText>
        </w:r>
      </w:del>
      <w:ins w:id="105" w:author="Author">
        <w:r w:rsidR="00472620">
          <w:rPr>
            <w:rFonts w:ascii="Times New Roman" w:eastAsia="Times New Roman" w:hAnsi="Times New Roman" w:cs="Times New Roman"/>
          </w:rPr>
          <w:t>in reach of these requirements</w:t>
        </w:r>
      </w:ins>
      <w:r w:rsidRPr="006E4F58">
        <w:rPr>
          <w:rFonts w:ascii="Times New Roman" w:eastAsia="Times New Roman" w:hAnsi="Times New Roman" w:cs="Times New Roman"/>
        </w:rPr>
        <w:t xml:space="preserve"> without</w:t>
      </w:r>
      <w:ins w:id="106" w:author="Author">
        <w:r w:rsidR="00472620">
          <w:rPr>
            <w:rFonts w:ascii="Times New Roman" w:eastAsia="Times New Roman" w:hAnsi="Times New Roman" w:cs="Times New Roman"/>
          </w:rPr>
          <w:t xml:space="preserve"> Contractor providing</w:t>
        </w:r>
      </w:ins>
      <w:r w:rsidRPr="006E4F58">
        <w:rPr>
          <w:rFonts w:ascii="Times New Roman" w:eastAsia="Times New Roman" w:hAnsi="Times New Roman" w:cs="Times New Roman"/>
        </w:rPr>
        <w:t xml:space="preserve"> thirty (30) days’ prior written notice to the undersigned State agency</w:t>
      </w:r>
      <w:ins w:id="107" w:author="Author">
        <w:r w:rsidR="00DF68F3">
          <w:rPr>
            <w:rFonts w:ascii="Times New Roman" w:eastAsia="Times New Roman" w:hAnsi="Times New Roman" w:cs="Times New Roman"/>
          </w:rPr>
          <w:t xml:space="preserve"> </w:t>
        </w:r>
        <w:r w:rsidR="00DF68F3" w:rsidRPr="00CA7682">
          <w:rPr>
            <w:rFonts w:ascii="Times New Roman" w:eastAsia="Times New Roman" w:hAnsi="Times New Roman" w:cs="Times New Roman"/>
          </w:rPr>
          <w:t>(10 days for non-payment of premium).</w:t>
        </w:r>
      </w:ins>
      <w:r w:rsidRPr="006E4F58">
        <w:rPr>
          <w:rFonts w:ascii="Times New Roman" w:eastAsia="Times New Roman" w:hAnsi="Times New Roman" w:cs="Times New Roman"/>
        </w:rPr>
        <w:t>.</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A36835C"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ins w:id="108" w:author="Author">
        <w:r w:rsidR="00DF4936">
          <w:rPr>
            <w:rFonts w:ascii="Times New Roman" w:eastAsia="Times New Roman" w:hAnsi="Times New Roman" w:cs="Times New Roman"/>
          </w:rPr>
          <w:t xml:space="preserve"> </w:t>
        </w:r>
        <w:r w:rsidR="00DF4936" w:rsidRPr="00DF4936">
          <w:rPr>
            <w:rFonts w:ascii="Times New Roman" w:eastAsia="Times New Roman" w:hAnsi="Times New Roman" w:cs="Times New Roman"/>
          </w:rPr>
          <w:t>for claims that arise out of the Contractor under the CGL and Automobile policies, except to the extent that the damage or loss was caused by the State</w:t>
        </w:r>
      </w:ins>
      <w:r w:rsidRPr="006E4F58">
        <w:rPr>
          <w:rFonts w:ascii="Times New Roman" w:eastAsia="Times New Roman" w:hAnsi="Times New Roman" w:cs="Times New Roman"/>
        </w:rPr>
        <w:t>.</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2B05E0D1"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 xml:space="preserve">C.  Failure to provide insurance as required in this Contract may be deemed a material breach of contract entitling the State to </w:t>
      </w:r>
      <w:del w:id="109" w:author="Author">
        <w:r w:rsidRPr="006E4F58" w:rsidDel="00DF4936">
          <w:rPr>
            <w:rFonts w:ascii="Times New Roman" w:eastAsia="Times New Roman" w:hAnsi="Times New Roman" w:cs="Times New Roman"/>
          </w:rPr>
          <w:delText>immediately</w:delText>
        </w:r>
      </w:del>
      <w:r w:rsidRPr="006E4F58">
        <w:rPr>
          <w:rFonts w:ascii="Times New Roman" w:eastAsia="Times New Roman" w:hAnsi="Times New Roman" w:cs="Times New Roman"/>
        </w:rPr>
        <w:t xml:space="preserve"> terminate this Contract</w:t>
      </w:r>
      <w:ins w:id="110" w:author="Author">
        <w:r w:rsidR="00491422" w:rsidRPr="00491422">
          <w:rPr>
            <w:rFonts w:ascii="Times New Roman" w:eastAsia="Times New Roman" w:hAnsi="Times New Roman" w:cs="Times New Roman"/>
          </w:rPr>
          <w:t xml:space="preserve"> </w:t>
        </w:r>
        <w:r w:rsidR="00491422" w:rsidRPr="00B57DA2">
          <w:rPr>
            <w:rFonts w:ascii="Times New Roman" w:eastAsia="Times New Roman" w:hAnsi="Times New Roman" w:cs="Times New Roman"/>
          </w:rPr>
          <w:t>after the notice and cure period provided for herein</w:t>
        </w:r>
      </w:ins>
      <w:r w:rsidRPr="006E4F58">
        <w:rPr>
          <w:rFonts w:ascii="Times New Roman" w:eastAsia="Times New Roman" w:hAnsi="Times New Roman" w:cs="Times New Roman"/>
        </w:rPr>
        <w: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03743F9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If both parties have designated that certain individual(s) are essential to the services offered, the parties agree that should such individual(s) leave their employment during the term of this Contract for whatever reason, </w:t>
      </w:r>
      <w:ins w:id="111" w:author="Author">
        <w:r w:rsidR="002A70BE" w:rsidRPr="00B57DA2">
          <w:rPr>
            <w:rFonts w:ascii="Times New Roman" w:eastAsia="Times New Roman" w:hAnsi="Times New Roman" w:cs="Times New Roman"/>
          </w:rPr>
          <w:t>Contractor shall promptly replace such key person with an individual that is reasonably acceptable to the State</w:t>
        </w:r>
      </w:ins>
      <w:del w:id="112" w:author="Author">
        <w:r w:rsidRPr="006E4F58" w:rsidDel="002A70BE">
          <w:rPr>
            <w:rFonts w:ascii="Times New Roman" w:eastAsia="Times New Roman" w:hAnsi="Times New Roman" w:cs="Times New Roman"/>
          </w:rPr>
          <w:delText>the State shall have the right to terminate this Contract upon thirty (30) days’ prior written notice</w:delText>
        </w:r>
      </w:del>
      <w:r w:rsidRPr="006E4F58">
        <w:rPr>
          <w:rFonts w:ascii="Times New Roman" w:eastAsia="Times New Roman" w:hAnsi="Times New Roman" w:cs="Times New Roman"/>
        </w:rPr>
        <w:t>.</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113" w:name="_Toc236554570"/>
      <w:r w:rsidRPr="006E4F58">
        <w:rPr>
          <w:rFonts w:ascii="Times New Roman" w:eastAsia="Times New Roman" w:hAnsi="Times New Roman" w:cs="Times New Roman"/>
        </w:rPr>
        <w:t>Key person(s) to this Contract is/are _________________________________________</w:t>
      </w:r>
      <w:bookmarkEnd w:id="11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lastRenderedPageBreak/>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3CA68A7B" w14:textId="6D6152B4" w:rsidR="00E56B13" w:rsidRPr="00E56B13" w:rsidRDefault="008F7BF8" w:rsidP="00445F9E">
      <w:pPr>
        <w:spacing w:line="240" w:lineRule="auto"/>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certifies compliance with applicable federal laws, regulations, and executive orders prohibiting discrimination based on the Protected Characteristics in the </w:t>
      </w:r>
      <w:r w:rsidRPr="006E4F58">
        <w:rPr>
          <w:rFonts w:ascii="Times New Roman" w:eastAsia="Times New Roman" w:hAnsi="Times New Roman" w:cs="Times New Roman"/>
        </w:rPr>
        <w:lastRenderedPageBreak/>
        <w:t>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5213F8C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4C37AF">
        <w:rPr>
          <w:rFonts w:ascii="Times New Roman" w:eastAsia="Times New Roman" w:hAnsi="Times New Roman" w:cs="Times New Roman"/>
        </w:rPr>
        <w:t>23-74658</w:t>
      </w:r>
      <w:r w:rsidRPr="006E4F58">
        <w:rPr>
          <w:rFonts w:ascii="Times New Roman" w:eastAsia="Times New Roman" w:hAnsi="Times New Roman" w:cs="Times New Roman"/>
        </w:rPr>
        <w:t xml:space="preserve">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3B0F25" w:rsidRPr="003B0F25">
        <w:rPr>
          <w:rFonts w:ascii="Times New Roman" w:eastAsia="Times New Roman" w:hAnsi="Times New Roman" w:cs="Times New Roman"/>
        </w:rPr>
        <w:t>23-7</w:t>
      </w:r>
      <w:r w:rsidR="004C37AF">
        <w:rPr>
          <w:rFonts w:ascii="Times New Roman" w:eastAsia="Times New Roman" w:hAnsi="Times New Roman" w:cs="Times New Roman"/>
        </w:rPr>
        <w:t>46</w:t>
      </w:r>
      <w:r w:rsidR="006A0601">
        <w:rPr>
          <w:rFonts w:ascii="Times New Roman" w:eastAsia="Times New Roman" w:hAnsi="Times New Roman" w:cs="Times New Roman"/>
        </w:rPr>
        <w:t>58</w:t>
      </w:r>
      <w:r w:rsidRPr="006E4F58">
        <w:rPr>
          <w:rFonts w:ascii="Times New Roman" w:eastAsia="Times New Roman" w:hAnsi="Times New Roman" w:cs="Times New Roman"/>
        </w:rPr>
        <w:t>,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w:t>
      </w:r>
      <w:r w:rsidRPr="006E4F58">
        <w:rPr>
          <w:rFonts w:ascii="Times New Roman" w:eastAsia="Times New Roman" w:hAnsi="Times New Roman" w:cs="Times New Roman"/>
        </w:rPr>
        <w:lastRenderedPageBreak/>
        <w:t>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w:t>
      </w:r>
      <w:r w:rsidRPr="006E4F58">
        <w:rPr>
          <w:rFonts w:ascii="Times New Roman" w:eastAsia="Times New Roman" w:hAnsi="Times New Roman" w:cs="Times New Roman"/>
        </w:rPr>
        <w:lastRenderedPageBreak/>
        <w:t>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4D51C53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With the provision of thirty (30) days’ notice to the Contractor, the State may terminate this Contract </w:t>
      </w:r>
      <w:del w:id="114" w:author="Author">
        <w:r w:rsidRPr="006E4F58" w:rsidDel="00C6434E">
          <w:rPr>
            <w:rFonts w:ascii="Times New Roman" w:eastAsia="Times New Roman" w:hAnsi="Times New Roman" w:cs="Times New Roman"/>
          </w:rPr>
          <w:delText xml:space="preserve">in whole or in part </w:delText>
        </w:r>
      </w:del>
      <w:r w:rsidRPr="006E4F58">
        <w:rPr>
          <w:rFonts w:ascii="Times New Roman" w:eastAsia="Times New Roman" w:hAnsi="Times New Roman" w:cs="Times New Roman"/>
        </w:rPr>
        <w:t>if the Contractor fails to:</w:t>
      </w:r>
    </w:p>
    <w:p w14:paraId="172A1301" w14:textId="5C5F7E26" w:rsidR="006E4F58" w:rsidRPr="006E4F58" w:rsidRDefault="006E4F58" w:rsidP="006E4F58">
      <w:pPr>
        <w:spacing w:after="0" w:line="240" w:lineRule="auto"/>
        <w:ind w:left="720" w:hanging="360"/>
        <w:rPr>
          <w:rFonts w:ascii="Times New Roman" w:eastAsia="Times New Roman" w:hAnsi="Times New Roman" w:cs="Times New Roman"/>
        </w:rPr>
      </w:pPr>
      <w:del w:id="115" w:author="Author">
        <w:r w:rsidRPr="006E4F58" w:rsidDel="00C6434E">
          <w:rPr>
            <w:rFonts w:ascii="Times New Roman" w:eastAsia="Times New Roman" w:hAnsi="Times New Roman" w:cs="Times New Roman"/>
          </w:rPr>
          <w:delText>1.</w:delText>
        </w:r>
        <w:r w:rsidRPr="006E4F58" w:rsidDel="00C6434E">
          <w:rPr>
            <w:rFonts w:ascii="Times New Roman" w:eastAsia="Times New Roman" w:hAnsi="Times New Roman" w:cs="Times New Roman"/>
          </w:rPr>
          <w:tab/>
          <w:delText xml:space="preserve">Correct or </w:delText>
        </w:r>
      </w:del>
      <w:r w:rsidRPr="006E4F58">
        <w:rPr>
          <w:rFonts w:ascii="Times New Roman" w:eastAsia="Times New Roman" w:hAnsi="Times New Roman" w:cs="Times New Roman"/>
        </w:rPr>
        <w:t>cure any breach of this Contract; the time to correct or cure the breach may be extended beyond thirty (30) days if the State determines progress is being made and the extension is agreed to by the parties</w:t>
      </w:r>
      <w:ins w:id="116" w:author="Author">
        <w:r w:rsidR="00C6434E">
          <w:rPr>
            <w:rFonts w:ascii="Times New Roman" w:eastAsia="Times New Roman" w:hAnsi="Times New Roman" w:cs="Times New Roman"/>
          </w:rPr>
          <w:t>.</w:t>
        </w:r>
      </w:ins>
      <w:del w:id="117" w:author="Author">
        <w:r w:rsidRPr="006E4F58" w:rsidDel="00C6434E">
          <w:rPr>
            <w:rFonts w:ascii="Times New Roman" w:eastAsia="Times New Roman" w:hAnsi="Times New Roman" w:cs="Times New Roman"/>
          </w:rPr>
          <w:delText>;</w:delText>
        </w:r>
      </w:del>
    </w:p>
    <w:p w14:paraId="172A1302" w14:textId="61EA8756" w:rsidR="006E4F58" w:rsidRPr="006E4F58" w:rsidDel="00C6434E" w:rsidRDefault="006E4F58" w:rsidP="006E4F58">
      <w:pPr>
        <w:spacing w:after="0" w:line="240" w:lineRule="auto"/>
        <w:ind w:left="720" w:hanging="360"/>
        <w:rPr>
          <w:del w:id="118" w:author="Author"/>
          <w:rFonts w:ascii="Times New Roman" w:eastAsia="Times New Roman" w:hAnsi="Times New Roman" w:cs="Times New Roman"/>
        </w:rPr>
      </w:pPr>
      <w:del w:id="119" w:author="Author">
        <w:r w:rsidRPr="006E4F58" w:rsidDel="00C6434E">
          <w:rPr>
            <w:rFonts w:ascii="Times New Roman" w:eastAsia="Times New Roman" w:hAnsi="Times New Roman" w:cs="Times New Roman"/>
          </w:rPr>
          <w:delText>2.</w:delText>
        </w:r>
        <w:r w:rsidRPr="006E4F58" w:rsidDel="00C6434E">
          <w:rPr>
            <w:rFonts w:ascii="Times New Roman" w:eastAsia="Times New Roman" w:hAnsi="Times New Roman" w:cs="Times New Roman"/>
          </w:rPr>
          <w:tab/>
          <w:delText>Deliver the supplies or perform the services within the time specified in this Contract or any extension;</w:delText>
        </w:r>
      </w:del>
    </w:p>
    <w:p w14:paraId="172A1303" w14:textId="067918E3" w:rsidR="006E4F58" w:rsidRPr="006E4F58" w:rsidDel="00C6434E" w:rsidRDefault="006E4F58" w:rsidP="006E4F58">
      <w:pPr>
        <w:spacing w:after="0" w:line="240" w:lineRule="auto"/>
        <w:ind w:left="720" w:hanging="360"/>
        <w:rPr>
          <w:del w:id="120" w:author="Author"/>
          <w:rFonts w:ascii="Times New Roman" w:eastAsia="Times New Roman" w:hAnsi="Times New Roman" w:cs="Times New Roman"/>
        </w:rPr>
      </w:pPr>
      <w:bookmarkStart w:id="121" w:name="_Toc236554574"/>
      <w:del w:id="122" w:author="Author">
        <w:r w:rsidRPr="006E4F58" w:rsidDel="00C6434E">
          <w:rPr>
            <w:rFonts w:ascii="Times New Roman" w:eastAsia="Times New Roman" w:hAnsi="Times New Roman" w:cs="Times New Roman"/>
          </w:rPr>
          <w:delText>3.</w:delText>
        </w:r>
        <w:r w:rsidRPr="006E4F58" w:rsidDel="00C6434E">
          <w:rPr>
            <w:rFonts w:ascii="Times New Roman" w:eastAsia="Times New Roman" w:hAnsi="Times New Roman" w:cs="Times New Roman"/>
          </w:rPr>
          <w:tab/>
          <w:delText>Make progress so as to endanger performance of this Contract; or</w:delText>
        </w:r>
        <w:bookmarkEnd w:id="121"/>
      </w:del>
    </w:p>
    <w:p w14:paraId="172A1304" w14:textId="4E951CEB" w:rsidR="006E4F58" w:rsidRPr="006E4F58" w:rsidDel="00C6434E" w:rsidRDefault="006E4F58" w:rsidP="006E4F58">
      <w:pPr>
        <w:spacing w:after="0" w:line="240" w:lineRule="auto"/>
        <w:ind w:left="720" w:hanging="360"/>
        <w:rPr>
          <w:del w:id="123" w:author="Author"/>
          <w:rFonts w:ascii="Times New Roman" w:eastAsia="Times New Roman" w:hAnsi="Times New Roman" w:cs="Times New Roman"/>
        </w:rPr>
      </w:pPr>
      <w:del w:id="124" w:author="Author">
        <w:r w:rsidRPr="006E4F58" w:rsidDel="00C6434E">
          <w:rPr>
            <w:rFonts w:ascii="Times New Roman" w:eastAsia="Times New Roman" w:hAnsi="Times New Roman" w:cs="Times New Roman"/>
          </w:rPr>
          <w:delText>4.</w:delText>
        </w:r>
        <w:r w:rsidRPr="006E4F58" w:rsidDel="00C6434E">
          <w:rPr>
            <w:rFonts w:ascii="Times New Roman" w:eastAsia="Times New Roman" w:hAnsi="Times New Roman" w:cs="Times New Roman"/>
          </w:rPr>
          <w:tab/>
          <w:delText>Perform any of the other provisions of this Contract.</w:delText>
        </w:r>
      </w:del>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208E7BF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w:t>
      </w:r>
      <w:del w:id="125" w:author="Author">
        <w:r w:rsidRPr="006E4F58" w:rsidDel="0017327E">
          <w:rPr>
            <w:rFonts w:ascii="Times New Roman" w:eastAsia="Times New Roman" w:hAnsi="Times New Roman" w:cs="Times New Roman"/>
          </w:rPr>
          <w:delText>in whole or in part</w:delText>
        </w:r>
      </w:del>
      <w:ins w:id="126" w:author="Author">
        <w:r w:rsidR="0017327E">
          <w:rPr>
            <w:rFonts w:ascii="Times New Roman" w:eastAsia="Times New Roman" w:hAnsi="Times New Roman" w:cs="Times New Roman"/>
          </w:rPr>
          <w:t>for an uncured default</w:t>
        </w:r>
      </w:ins>
      <w:r w:rsidRPr="006E4F58">
        <w:rPr>
          <w:rFonts w:ascii="Times New Roman" w:eastAsia="Times New Roman" w:hAnsi="Times New Roman" w:cs="Times New Roman"/>
        </w:rPr>
        <w:t xml:space="preserve">,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w:t>
      </w:r>
      <w:del w:id="127" w:author="Author">
        <w:r w:rsidRPr="006E4F58" w:rsidDel="0017327E">
          <w:rPr>
            <w:rFonts w:ascii="Times New Roman" w:eastAsia="Times New Roman" w:hAnsi="Times New Roman" w:cs="Times New Roman"/>
          </w:rPr>
          <w:delText>However, the Contractor shall continue the work not terminated.</w:delText>
        </w:r>
      </w:del>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t>
      </w:r>
      <w:r w:rsidRPr="006E4F58">
        <w:rPr>
          <w:rFonts w:ascii="Times New Roman" w:eastAsia="Times New Roman" w:hAnsi="Times New Roman" w:cs="Times New Roman"/>
        </w:rPr>
        <w:lastRenderedPageBreak/>
        <w:t>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Default="00EF309B" w:rsidP="00EF309B">
      <w:pPr>
        <w:spacing w:after="0" w:line="240" w:lineRule="auto"/>
        <w:rPr>
          <w:ins w:id="128" w:author="Autho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F5E50E6" w14:textId="77777777" w:rsidR="004729F8" w:rsidRDefault="004729F8" w:rsidP="00EF309B">
      <w:pPr>
        <w:spacing w:after="0" w:line="240" w:lineRule="auto"/>
        <w:rPr>
          <w:ins w:id="129" w:author="Author"/>
          <w:rFonts w:ascii="Times New Roman" w:eastAsia="Times New Roman" w:hAnsi="Times New Roman" w:cs="Times New Roman"/>
        </w:rPr>
      </w:pPr>
    </w:p>
    <w:p w14:paraId="745AD293" w14:textId="77777777" w:rsidR="004729F8" w:rsidRPr="0081587C" w:rsidRDefault="004729F8" w:rsidP="004729F8">
      <w:pPr>
        <w:spacing w:after="0" w:line="240" w:lineRule="auto"/>
        <w:rPr>
          <w:ins w:id="130" w:author="Author"/>
          <w:rFonts w:ascii="Times New Roman" w:hAnsi="Times New Roman" w:cs="Times New Roman"/>
        </w:rPr>
      </w:pPr>
      <w:ins w:id="131" w:author="Author">
        <w:r w:rsidRPr="0081587C">
          <w:rPr>
            <w:rFonts w:ascii="Times New Roman" w:eastAsia="Times New Roman" w:hAnsi="Times New Roman" w:cs="Times New Roman"/>
            <w:b/>
            <w:bCs/>
          </w:rPr>
          <w:t>51. Limitation of Liability</w:t>
        </w:r>
        <w:r w:rsidRPr="0081587C">
          <w:rPr>
            <w:rFonts w:ascii="Times New Roman" w:eastAsia="Times New Roman" w:hAnsi="Times New Roman" w:cs="Times New Roman"/>
          </w:rPr>
          <w:t xml:space="preserve">.  </w:t>
        </w:r>
        <w:r w:rsidRPr="0081587C">
          <w:rPr>
            <w:rFonts w:ascii="Times New Roman" w:hAnsi="Times New Roman" w:cs="Times New Roman"/>
          </w:rPr>
          <w:t xml:space="preserve">NOTWITHSTANDING ANYTHING TO THE CONTRARY CONTAINED HEREIN, EACH PARTY’S AGGREGATE LIABILITY UNDER THIS CONTRACT SHALL NOT EXCEED THE TOTAL NET REVENUE (TOTAL REVENUE LESS MERCHANT AND INTERCHANGE FEES) RECEIVED BY THE CONTRACTOR DURING THE IMMEDIATELY PRECEDING 12-MONTH PERIOD ASSOCIATED WITH THE CONTRACT. UNLESS OTHERWISE PROVIDED IN APPLICABLE LAW, NEITHER PARTY SHALL BE LIABLE FOR CONSEQUENTIAL, INCIDENTAL, PUNITIVE, </w:t>
        </w:r>
        <w:proofErr w:type="gramStart"/>
        <w:r w:rsidRPr="0081587C">
          <w:rPr>
            <w:rFonts w:ascii="Times New Roman" w:hAnsi="Times New Roman" w:cs="Times New Roman"/>
          </w:rPr>
          <w:t>EXEMPLARY</w:t>
        </w:r>
        <w:proofErr w:type="gramEnd"/>
        <w:r w:rsidRPr="0081587C">
          <w:rPr>
            <w:rFonts w:ascii="Times New Roman" w:hAnsi="Times New Roman" w:cs="Times New Roman"/>
          </w:rPr>
          <w:t xml:space="preserve"> OR INDIRECT DAMAGES, LOST PROFITS OR OTHER BUSINESS INTERRUPTION DAMAGES, IN TORT OR CONTRACT, UNDER ANY INDEMNITY PROVISION OR OTHERWISE.</w:t>
        </w:r>
      </w:ins>
    </w:p>
    <w:p w14:paraId="5B4D4CA8" w14:textId="77777777" w:rsidR="004729F8" w:rsidRPr="0081587C" w:rsidRDefault="004729F8" w:rsidP="004729F8">
      <w:pPr>
        <w:spacing w:after="0" w:line="240" w:lineRule="auto"/>
        <w:rPr>
          <w:ins w:id="132" w:author="Author"/>
          <w:rFonts w:ascii="Times New Roman" w:hAnsi="Times New Roman" w:cs="Times New Roman"/>
        </w:rPr>
      </w:pPr>
    </w:p>
    <w:p w14:paraId="3F82C197" w14:textId="6F66AFA9" w:rsidR="004729F8" w:rsidRDefault="004729F8" w:rsidP="004729F8">
      <w:pPr>
        <w:spacing w:after="0" w:line="240" w:lineRule="auto"/>
        <w:rPr>
          <w:ins w:id="133" w:author="Author"/>
          <w:rFonts w:ascii="Times New Roman" w:eastAsia="Times New Roman" w:hAnsi="Times New Roman" w:cs="Times New Roman"/>
        </w:rPr>
      </w:pPr>
      <w:ins w:id="134" w:author="Author">
        <w:r w:rsidRPr="0081587C">
          <w:rPr>
            <w:rFonts w:ascii="Times New Roman" w:hAnsi="Times New Roman" w:cs="Times New Roman"/>
            <w:b/>
            <w:bCs/>
          </w:rPr>
          <w:t>52.  Contractor-Owned Intellectual Property</w:t>
        </w:r>
        <w:r w:rsidRPr="0081587C">
          <w:rPr>
            <w:rFonts w:ascii="Times New Roman" w:hAnsi="Times New Roman" w:cs="Times New Roman"/>
          </w:rPr>
          <w:t xml:space="preserve">.  </w:t>
        </w:r>
        <w:r w:rsidRPr="0081587C">
          <w:rPr>
            <w:rFonts w:ascii="Times New Roman" w:eastAsia="Times New Roman" w:hAnsi="Times New Roman" w:cs="Times New Roman"/>
          </w:rPr>
          <w:t>Notwithstanding anything to the contrary in this Contract, Contractor’s Software-as-a-Service (the “Software Service”) solutions provided under this contract are the exclusive intellectual property of the Contractor</w:t>
        </w:r>
        <w:r w:rsidR="008B3B8B">
          <w:rPr>
            <w:rFonts w:ascii="Times New Roman" w:eastAsia="Times New Roman" w:hAnsi="Times New Roman" w:cs="Times New Roman"/>
          </w:rPr>
          <w:t xml:space="preserve"> and/or its Affiliates</w:t>
        </w:r>
        <w:r w:rsidRPr="0081587C">
          <w:rPr>
            <w:rFonts w:ascii="Times New Roman" w:eastAsia="Times New Roman" w:hAnsi="Times New Roman" w:cs="Times New Roman"/>
          </w:rPr>
          <w:t xml:space="preserve">. All intellectual property, materials, information, documents, reports whether finished, unfinished, or drafted, developed, prepared or completed by Contractor that is related to the </w:t>
        </w:r>
        <w:del w:id="135" w:author="Author">
          <w:r w:rsidRPr="0081587C" w:rsidDel="008B3B8B">
            <w:rPr>
              <w:rFonts w:ascii="Times New Roman" w:eastAsia="Times New Roman" w:hAnsi="Times New Roman" w:cs="Times New Roman"/>
            </w:rPr>
            <w:delText>SaaS solution</w:delText>
          </w:r>
        </w:del>
        <w:r w:rsidR="008B3B8B">
          <w:rPr>
            <w:rFonts w:ascii="Times New Roman" w:eastAsia="Times New Roman" w:hAnsi="Times New Roman" w:cs="Times New Roman"/>
          </w:rPr>
          <w:t>Software Services</w:t>
        </w:r>
        <w:r w:rsidRPr="0081587C">
          <w:rPr>
            <w:rFonts w:ascii="Times New Roman" w:eastAsia="Times New Roman" w:hAnsi="Times New Roman" w:cs="Times New Roman"/>
          </w:rPr>
          <w:t xml:space="preserve">, including, but not limited to Contractor’s </w:t>
        </w:r>
        <w:r w:rsidR="008B3B8B">
          <w:rPr>
            <w:rFonts w:ascii="Times New Roman" w:eastAsia="Times New Roman" w:hAnsi="Times New Roman" w:cs="Times New Roman"/>
          </w:rPr>
          <w:t xml:space="preserve">Customer Data Billing solution, Engagement Builder, </w:t>
        </w:r>
        <w:proofErr w:type="spellStart"/>
        <w:r w:rsidR="008B3B8B">
          <w:rPr>
            <w:rFonts w:ascii="Times New Roman" w:eastAsia="Times New Roman" w:hAnsi="Times New Roman" w:cs="Times New Roman"/>
          </w:rPr>
          <w:t>MyCivic</w:t>
        </w:r>
        <w:proofErr w:type="spellEnd"/>
        <w:r w:rsidR="008B3B8B">
          <w:rPr>
            <w:rFonts w:ascii="Times New Roman" w:eastAsia="Times New Roman" w:hAnsi="Times New Roman" w:cs="Times New Roman"/>
          </w:rPr>
          <w:t xml:space="preserve">, </w:t>
        </w:r>
        <w:r w:rsidR="00DF5135">
          <w:rPr>
            <w:rFonts w:ascii="Times New Roman" w:eastAsia="Times New Roman" w:hAnsi="Times New Roman" w:cs="Times New Roman"/>
          </w:rPr>
          <w:t>Application Builder</w:t>
        </w:r>
        <w:r w:rsidR="008B3B8B">
          <w:rPr>
            <w:rFonts w:ascii="Times New Roman" w:eastAsia="Times New Roman" w:hAnsi="Times New Roman" w:cs="Times New Roman"/>
          </w:rPr>
          <w:t xml:space="preserve">,  Meeting Manager, Content Manager, </w:t>
        </w:r>
        <w:proofErr w:type="spellStart"/>
        <w:r w:rsidR="008B3B8B">
          <w:rPr>
            <w:rFonts w:ascii="Times New Roman" w:eastAsia="Times New Roman" w:hAnsi="Times New Roman" w:cs="Times New Roman"/>
          </w:rPr>
          <w:t>teleGov</w:t>
        </w:r>
        <w:proofErr w:type="spellEnd"/>
        <w:r w:rsidR="008B3B8B">
          <w:rPr>
            <w:rFonts w:ascii="Times New Roman" w:eastAsia="Times New Roman" w:hAnsi="Times New Roman" w:cs="Times New Roman"/>
          </w:rPr>
          <w:t xml:space="preserve">, </w:t>
        </w:r>
        <w:proofErr w:type="spellStart"/>
        <w:r w:rsidR="008B3B8B">
          <w:rPr>
            <w:rFonts w:ascii="Times New Roman" w:eastAsia="Times New Roman" w:hAnsi="Times New Roman" w:cs="Times New Roman"/>
          </w:rPr>
          <w:t>MicroServices</w:t>
        </w:r>
        <w:proofErr w:type="spellEnd"/>
        <w:r w:rsidR="008B3B8B">
          <w:rPr>
            <w:rFonts w:ascii="Times New Roman" w:eastAsia="Times New Roman" w:hAnsi="Times New Roman" w:cs="Times New Roman"/>
          </w:rPr>
          <w:t xml:space="preserve"> Platform, </w:t>
        </w:r>
        <w:r w:rsidRPr="0081587C">
          <w:rPr>
            <w:rFonts w:ascii="Times New Roman" w:eastAsia="Times New Roman" w:hAnsi="Times New Roman" w:cs="Times New Roman"/>
          </w:rPr>
          <w:t xml:space="preserve"> and derivative works or plug-ins of any of the foregoing.  The Contractor’s rights in this Section shall survive the termination of the Agreement. The Contractor-Owned Intellectual Property will be provided using Contractor’s proprietary software, APIs, processes, user interfaces, know-how, techniques, designs, ideas, concepts, manuals and other tangible or intangible materials or information (“Contractor Technology”). As between the parties, Contractor alone (and its licensors, where applicable) own all right, title, and interest, in and to the Software Service, and Contractor Technology, or any suggestions, ideas, enhancement requests, feedback, recommendations or other information provided by State or any other party relating to the Software Service.  State will not copy, distribute, reproduce, or use any of the foregoing except as expressly permitted under the Contract. All rights in the Contractor Technology not expressly granted to the State are reserved by Contractor and its licensors.</w:t>
        </w:r>
      </w:ins>
    </w:p>
    <w:p w14:paraId="3862A7BD" w14:textId="77777777" w:rsidR="00B4192D" w:rsidRDefault="00B4192D" w:rsidP="004729F8">
      <w:pPr>
        <w:spacing w:after="0" w:line="240" w:lineRule="auto"/>
        <w:rPr>
          <w:ins w:id="136" w:author="Author"/>
          <w:rFonts w:ascii="Times New Roman" w:eastAsia="Times New Roman" w:hAnsi="Times New Roman" w:cs="Times New Roman"/>
        </w:rPr>
      </w:pPr>
    </w:p>
    <w:p w14:paraId="2B5D220E" w14:textId="77777777" w:rsidR="00B4192D" w:rsidRPr="00B4192D" w:rsidRDefault="00B4192D" w:rsidP="00B4192D">
      <w:pPr>
        <w:spacing w:after="0" w:line="240" w:lineRule="auto"/>
        <w:rPr>
          <w:ins w:id="137" w:author="Author"/>
          <w:rFonts w:ascii="Times New Roman" w:hAnsi="Times New Roman" w:cs="Times New Roman"/>
        </w:rPr>
      </w:pPr>
      <w:ins w:id="138" w:author="Author">
        <w:r w:rsidRPr="00B4192D">
          <w:rPr>
            <w:rFonts w:ascii="Times New Roman" w:hAnsi="Times New Roman" w:cs="Times New Roman"/>
          </w:rPr>
          <w:t>53. License to Contractor-Owned Intellectual Property.  In exchange for the State’s agreement to pay Contractor in accordance with the term of this Contract and any applicable Statement of Work and rates set forth in Attachment D, Contractor agrees to provide the State with a limited, non-exclusive license for the Term of this Contract to use and receive the benefit of the Software Service in connection with the Contractor providing the services called for in the Contract and applicable statements of work.</w:t>
        </w:r>
      </w:ins>
    </w:p>
    <w:p w14:paraId="2EF04C67" w14:textId="77777777" w:rsidR="00B4192D" w:rsidRPr="00B4192D" w:rsidRDefault="00B4192D" w:rsidP="00B4192D">
      <w:pPr>
        <w:spacing w:after="0" w:line="240" w:lineRule="auto"/>
        <w:rPr>
          <w:ins w:id="139" w:author="Author"/>
          <w:rFonts w:ascii="Times New Roman" w:hAnsi="Times New Roman" w:cs="Times New Roman"/>
        </w:rPr>
      </w:pPr>
    </w:p>
    <w:p w14:paraId="53AFD2AD" w14:textId="77777777" w:rsidR="00B4192D" w:rsidRPr="00B4192D" w:rsidRDefault="00B4192D" w:rsidP="00B4192D">
      <w:pPr>
        <w:spacing w:after="0" w:line="240" w:lineRule="auto"/>
        <w:rPr>
          <w:ins w:id="140" w:author="Author"/>
          <w:rFonts w:ascii="Times New Roman" w:hAnsi="Times New Roman" w:cs="Times New Roman"/>
        </w:rPr>
      </w:pPr>
      <w:ins w:id="141" w:author="Author">
        <w:r w:rsidRPr="00B4192D">
          <w:rPr>
            <w:rFonts w:ascii="Times New Roman" w:hAnsi="Times New Roman" w:cs="Times New Roman"/>
          </w:rPr>
          <w:t>The State is solely responsible for (i) providing and maintaining the hardware and software necessary to remotely access and use the Software Service; (ii) using frequently updated, industry standard virus and malware protection software to prevent the introduction of viruses and other malware into the Software Service from the State’s network or hardware; (iii) identifying and preventing any unauthorized access to, use of, or disclosure of the Software Service or any content on the Software Service by advising Contractor promptly, but in no event more than two business days after the State learns of such access, use or disclosure.</w:t>
        </w:r>
      </w:ins>
    </w:p>
    <w:p w14:paraId="1B3206B9" w14:textId="77777777" w:rsidR="00B4192D" w:rsidRPr="00B4192D" w:rsidRDefault="00B4192D" w:rsidP="00B4192D">
      <w:pPr>
        <w:spacing w:after="0" w:line="240" w:lineRule="auto"/>
        <w:rPr>
          <w:ins w:id="142" w:author="Author"/>
          <w:rFonts w:ascii="Times New Roman" w:hAnsi="Times New Roman" w:cs="Times New Roman"/>
        </w:rPr>
      </w:pPr>
    </w:p>
    <w:p w14:paraId="6938B2CF" w14:textId="77777777" w:rsidR="00B4192D" w:rsidRPr="00B4192D" w:rsidRDefault="00B4192D" w:rsidP="00B4192D">
      <w:pPr>
        <w:spacing w:after="0" w:line="240" w:lineRule="auto"/>
        <w:rPr>
          <w:ins w:id="143" w:author="Author"/>
          <w:rFonts w:ascii="Times New Roman" w:hAnsi="Times New Roman" w:cs="Times New Roman"/>
        </w:rPr>
      </w:pPr>
      <w:ins w:id="144" w:author="Author">
        <w:r w:rsidRPr="00B4192D">
          <w:rPr>
            <w:rFonts w:ascii="Times New Roman" w:hAnsi="Times New Roman" w:cs="Times New Roman"/>
          </w:rPr>
          <w:lastRenderedPageBreak/>
          <w:t>The State shall not (and shall not permit others to) (i) modify or interfere with the Software Service or the Contractor Technology; (ii) reverse engineer, decompile, or attempt to discover the source code of the Software Service, or the Contractor Technology; or (iii) resell or otherwise use the Software Service for any purpose other than its own internal business purposes.</w:t>
        </w:r>
      </w:ins>
    </w:p>
    <w:p w14:paraId="3F30939A" w14:textId="77777777" w:rsidR="00B4192D" w:rsidRPr="00B4192D" w:rsidRDefault="00B4192D" w:rsidP="00B4192D">
      <w:pPr>
        <w:spacing w:after="0" w:line="240" w:lineRule="auto"/>
        <w:rPr>
          <w:ins w:id="145" w:author="Author"/>
          <w:rFonts w:ascii="Times New Roman" w:hAnsi="Times New Roman" w:cs="Times New Roman"/>
        </w:rPr>
      </w:pPr>
    </w:p>
    <w:p w14:paraId="459B6412" w14:textId="77777777" w:rsidR="00B4192D" w:rsidRPr="00B4192D" w:rsidRDefault="00B4192D" w:rsidP="00B4192D">
      <w:pPr>
        <w:spacing w:after="0" w:line="240" w:lineRule="auto"/>
        <w:rPr>
          <w:ins w:id="146" w:author="Author"/>
          <w:rFonts w:ascii="Times New Roman" w:hAnsi="Times New Roman" w:cs="Times New Roman"/>
        </w:rPr>
      </w:pPr>
      <w:ins w:id="147" w:author="Author">
        <w:r w:rsidRPr="00B4192D">
          <w:rPr>
            <w:rFonts w:ascii="Times New Roman" w:hAnsi="Times New Roman" w:cs="Times New Roman"/>
          </w:rPr>
          <w:t>Contractor acknowledges that as between the parties, the State controls the means and uses of data put into the Software Service by the State or an end user (“State Data”); provided, however, that the State grants Contractor the right to use any and all State Data: (i) to perform its obligations described in the Contract, (ii) for back-up or testing purposes, and (iii) to the extent permitted by applicable law, in blinded, de-identified or aggregated form for the purpose of data analysis, compilation, interpretation, study, reporting, publishing, improvement of the Software Service, and product and service development.</w:t>
        </w:r>
      </w:ins>
    </w:p>
    <w:p w14:paraId="755ADA4E" w14:textId="77777777" w:rsidR="00B4192D" w:rsidRPr="00B4192D" w:rsidRDefault="00B4192D" w:rsidP="00B4192D">
      <w:pPr>
        <w:spacing w:after="0" w:line="240" w:lineRule="auto"/>
        <w:rPr>
          <w:ins w:id="148" w:author="Author"/>
          <w:rFonts w:ascii="Times New Roman" w:hAnsi="Times New Roman" w:cs="Times New Roman"/>
        </w:rPr>
      </w:pPr>
    </w:p>
    <w:p w14:paraId="3975E563" w14:textId="77777777" w:rsidR="00B4192D" w:rsidRDefault="00B4192D" w:rsidP="00B4192D">
      <w:pPr>
        <w:spacing w:after="0" w:line="240" w:lineRule="auto"/>
        <w:rPr>
          <w:ins w:id="149" w:author="Author"/>
          <w:rFonts w:ascii="Times New Roman" w:hAnsi="Times New Roman" w:cs="Times New Roman"/>
        </w:rPr>
      </w:pPr>
      <w:ins w:id="150" w:author="Author">
        <w:r w:rsidRPr="00B4192D">
          <w:rPr>
            <w:rFonts w:ascii="Times New Roman" w:hAnsi="Times New Roman" w:cs="Times New Roman"/>
          </w:rPr>
          <w:t>State is responsible for maintaining the security of all access credentials granted to it, for the security of its information systems used to access the Software Service, and for its end users’ use of the Software Service.  State is responsible for all activities conducted under its login credentials. Contractor has the right at any time to terminate or suspend access to any user if Contractor reasonably believes that such termination or suspension is necessary to preserve the security, integrity, or accessibility of the Software Service, any State Data, Contractor, or Contractor's other customers.</w:t>
        </w:r>
      </w:ins>
    </w:p>
    <w:p w14:paraId="478EF981" w14:textId="77777777" w:rsidR="00E91EFF" w:rsidRDefault="00E91EFF" w:rsidP="00B4192D">
      <w:pPr>
        <w:spacing w:after="0" w:line="240" w:lineRule="auto"/>
        <w:rPr>
          <w:ins w:id="151" w:author="Author"/>
          <w:rFonts w:ascii="Times New Roman" w:hAnsi="Times New Roman" w:cs="Times New Roman"/>
        </w:rPr>
      </w:pPr>
    </w:p>
    <w:p w14:paraId="7DDD3D24" w14:textId="08A73EBF" w:rsidR="00E91EFF" w:rsidRPr="00B4192D" w:rsidRDefault="00E91EFF" w:rsidP="00B4192D">
      <w:pPr>
        <w:spacing w:after="0" w:line="240" w:lineRule="auto"/>
        <w:rPr>
          <w:ins w:id="152" w:author="Author"/>
          <w:rFonts w:ascii="Times New Roman" w:hAnsi="Times New Roman" w:cs="Times New Roman"/>
        </w:rPr>
      </w:pPr>
      <w:ins w:id="153" w:author="Author">
        <w:r>
          <w:rPr>
            <w:rFonts w:ascii="Times New Roman" w:hAnsi="Times New Roman" w:cs="Times New Roman"/>
          </w:rPr>
          <w:t xml:space="preserve">54. Additional Terms and Conditions. Should the State choose to use any of the optional products and services the appliable product terms and conditions can be found at </w:t>
        </w:r>
        <w:r>
          <w:rPr>
            <w:rFonts w:ascii="Times New Roman" w:hAnsi="Times New Roman" w:cs="Times New Roman"/>
          </w:rPr>
          <w:fldChar w:fldCharType="begin"/>
        </w:r>
        <w:r>
          <w:rPr>
            <w:rFonts w:ascii="Times New Roman" w:hAnsi="Times New Roman" w:cs="Times New Roman"/>
          </w:rPr>
          <w:instrText>HYPERLINK "</w:instrText>
        </w:r>
        <w:r w:rsidRPr="00E91EFF">
          <w:rPr>
            <w:rFonts w:ascii="Times New Roman" w:hAnsi="Times New Roman" w:cs="Times New Roman"/>
          </w:rPr>
          <w:instrText>https://www.tylertech.com/client-terms</w:instrText>
        </w:r>
        <w:r>
          <w:rPr>
            <w:rFonts w:ascii="Times New Roman" w:hAnsi="Times New Roman" w:cs="Times New Roman"/>
          </w:rPr>
          <w:instrText>"</w:instrText>
        </w:r>
        <w:r>
          <w:rPr>
            <w:rFonts w:ascii="Times New Roman" w:hAnsi="Times New Roman" w:cs="Times New Roman"/>
          </w:rPr>
        </w:r>
        <w:r>
          <w:rPr>
            <w:rFonts w:ascii="Times New Roman" w:hAnsi="Times New Roman" w:cs="Times New Roman"/>
          </w:rPr>
          <w:fldChar w:fldCharType="separate"/>
        </w:r>
        <w:r w:rsidRPr="009A10BF">
          <w:rPr>
            <w:rStyle w:val="Hyperlink"/>
            <w:rFonts w:ascii="Times New Roman" w:hAnsi="Times New Roman" w:cs="Times New Roman"/>
          </w:rPr>
          <w:t>https://www.tylertech.com/client-terms</w:t>
        </w:r>
        <w:r>
          <w:rPr>
            <w:rFonts w:ascii="Times New Roman" w:hAnsi="Times New Roman" w:cs="Times New Roman"/>
          </w:rPr>
          <w:fldChar w:fldCharType="end"/>
        </w:r>
        <w:r>
          <w:rPr>
            <w:rFonts w:ascii="Times New Roman" w:hAnsi="Times New Roman" w:cs="Times New Roman"/>
          </w:rPr>
          <w:t xml:space="preserve">. </w:t>
        </w:r>
      </w:ins>
    </w:p>
    <w:p w14:paraId="34C25FAC" w14:textId="77777777" w:rsidR="00B4192D" w:rsidRPr="0081587C" w:rsidRDefault="00B4192D" w:rsidP="004729F8">
      <w:pPr>
        <w:spacing w:after="0" w:line="240" w:lineRule="auto"/>
        <w:rPr>
          <w:ins w:id="154" w:author="Author"/>
          <w:rFonts w:ascii="Times New Roman" w:hAnsi="Times New Roman" w:cs="Times New Roman"/>
        </w:rPr>
      </w:pPr>
    </w:p>
    <w:p w14:paraId="0DAA46F6" w14:textId="77777777" w:rsidR="004729F8" w:rsidRPr="003418CD" w:rsidRDefault="004729F8" w:rsidP="00EF309B">
      <w:pPr>
        <w:spacing w:after="0" w:line="240" w:lineRule="auto"/>
        <w:rPr>
          <w:rFonts w:ascii="Times New Roman" w:eastAsia="Times New Roman" w:hAnsi="Times New Roman" w:cs="Times New Roman"/>
        </w:rPr>
      </w:pP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155" w:name="_Toc236554576"/>
      <w:r w:rsidRPr="006E4F58">
        <w:rPr>
          <w:rFonts w:ascii="Times New Roman" w:eastAsia="Times New Roman" w:hAnsi="Times New Roman" w:cs="Times New Roman"/>
          <w:b/>
        </w:rPr>
        <w:lastRenderedPageBreak/>
        <w:t>Non-Collusion and Acceptance</w:t>
      </w:r>
      <w:bookmarkEnd w:id="15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1978C" w14:textId="77777777" w:rsidR="00266182" w:rsidRDefault="00266182" w:rsidP="00C96F20">
      <w:pPr>
        <w:spacing w:after="0" w:line="240" w:lineRule="auto"/>
      </w:pPr>
      <w:r>
        <w:separator/>
      </w:r>
    </w:p>
  </w:endnote>
  <w:endnote w:type="continuationSeparator" w:id="0">
    <w:p w14:paraId="4E348EB8" w14:textId="77777777" w:rsidR="00266182" w:rsidRDefault="00266182" w:rsidP="00C96F20">
      <w:pPr>
        <w:spacing w:after="0" w:line="240" w:lineRule="auto"/>
      </w:pPr>
      <w:r>
        <w:continuationSeparator/>
      </w:r>
    </w:p>
  </w:endnote>
  <w:endnote w:type="continuationNotice" w:id="1">
    <w:p w14:paraId="109909AB" w14:textId="77777777" w:rsidR="005978CE" w:rsidRDefault="005978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1C29E" w14:textId="77777777" w:rsidR="00266182" w:rsidRDefault="00266182" w:rsidP="00C96F20">
      <w:pPr>
        <w:spacing w:after="0" w:line="240" w:lineRule="auto"/>
      </w:pPr>
      <w:r>
        <w:separator/>
      </w:r>
    </w:p>
  </w:footnote>
  <w:footnote w:type="continuationSeparator" w:id="0">
    <w:p w14:paraId="0DD35837" w14:textId="77777777" w:rsidR="00266182" w:rsidRDefault="00266182" w:rsidP="00C96F20">
      <w:pPr>
        <w:spacing w:after="0" w:line="240" w:lineRule="auto"/>
      </w:pPr>
      <w:r>
        <w:continuationSeparator/>
      </w:r>
    </w:p>
  </w:footnote>
  <w:footnote w:type="continuationNotice" w:id="1">
    <w:p w14:paraId="075DBC00" w14:textId="77777777" w:rsidR="005978CE" w:rsidRDefault="005978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8AB644E"/>
    <w:multiLevelType w:val="hybridMultilevel"/>
    <w:tmpl w:val="BE9AA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103191297">
    <w:abstractNumId w:val="6"/>
  </w:num>
  <w:num w:numId="2" w16cid:durableId="865678316">
    <w:abstractNumId w:val="0"/>
  </w:num>
  <w:num w:numId="3" w16cid:durableId="1579553804">
    <w:abstractNumId w:val="1"/>
  </w:num>
  <w:num w:numId="4" w16cid:durableId="128986511">
    <w:abstractNumId w:val="3"/>
  </w:num>
  <w:num w:numId="5" w16cid:durableId="1474056785">
    <w:abstractNumId w:val="2"/>
  </w:num>
  <w:num w:numId="6" w16cid:durableId="1288658802">
    <w:abstractNumId w:val="5"/>
  </w:num>
  <w:num w:numId="7" w16cid:durableId="11561483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14E7F"/>
    <w:rsid w:val="00015D5A"/>
    <w:rsid w:val="00021D54"/>
    <w:rsid w:val="00034DF7"/>
    <w:rsid w:val="00037656"/>
    <w:rsid w:val="000537DB"/>
    <w:rsid w:val="0005674A"/>
    <w:rsid w:val="00087CFF"/>
    <w:rsid w:val="00094DA4"/>
    <w:rsid w:val="000A5FFB"/>
    <w:rsid w:val="00105774"/>
    <w:rsid w:val="00120615"/>
    <w:rsid w:val="001579A3"/>
    <w:rsid w:val="0017327E"/>
    <w:rsid w:val="001739B8"/>
    <w:rsid w:val="00187140"/>
    <w:rsid w:val="00195BF3"/>
    <w:rsid w:val="00196CC0"/>
    <w:rsid w:val="001A746E"/>
    <w:rsid w:val="001B20C7"/>
    <w:rsid w:val="001E6CEE"/>
    <w:rsid w:val="00202E37"/>
    <w:rsid w:val="00206A95"/>
    <w:rsid w:val="0025187C"/>
    <w:rsid w:val="00260DA0"/>
    <w:rsid w:val="00266182"/>
    <w:rsid w:val="00291E2A"/>
    <w:rsid w:val="002A617D"/>
    <w:rsid w:val="002A70BE"/>
    <w:rsid w:val="002B190C"/>
    <w:rsid w:val="002B4C18"/>
    <w:rsid w:val="002E3E1F"/>
    <w:rsid w:val="002F073A"/>
    <w:rsid w:val="002F2B6B"/>
    <w:rsid w:val="00306340"/>
    <w:rsid w:val="00344D68"/>
    <w:rsid w:val="00350652"/>
    <w:rsid w:val="003664AA"/>
    <w:rsid w:val="003A027C"/>
    <w:rsid w:val="003B0F25"/>
    <w:rsid w:val="003E024F"/>
    <w:rsid w:val="003E4E84"/>
    <w:rsid w:val="003E6C08"/>
    <w:rsid w:val="00413DA7"/>
    <w:rsid w:val="00427A2A"/>
    <w:rsid w:val="00445F9E"/>
    <w:rsid w:val="00472620"/>
    <w:rsid w:val="004729F8"/>
    <w:rsid w:val="00474019"/>
    <w:rsid w:val="00477183"/>
    <w:rsid w:val="00491422"/>
    <w:rsid w:val="00497D2B"/>
    <w:rsid w:val="004B543A"/>
    <w:rsid w:val="004C37AF"/>
    <w:rsid w:val="004C48C7"/>
    <w:rsid w:val="004D269A"/>
    <w:rsid w:val="004D718B"/>
    <w:rsid w:val="00506D5C"/>
    <w:rsid w:val="00512F1D"/>
    <w:rsid w:val="0052585E"/>
    <w:rsid w:val="00545C04"/>
    <w:rsid w:val="00552EFB"/>
    <w:rsid w:val="00572EFD"/>
    <w:rsid w:val="00573ED0"/>
    <w:rsid w:val="005978CE"/>
    <w:rsid w:val="005B3DEB"/>
    <w:rsid w:val="005F0D6B"/>
    <w:rsid w:val="005F4034"/>
    <w:rsid w:val="00611680"/>
    <w:rsid w:val="006157BA"/>
    <w:rsid w:val="00617E36"/>
    <w:rsid w:val="00623E6B"/>
    <w:rsid w:val="00657CD7"/>
    <w:rsid w:val="00670684"/>
    <w:rsid w:val="00674611"/>
    <w:rsid w:val="00675C15"/>
    <w:rsid w:val="00683A51"/>
    <w:rsid w:val="006A0226"/>
    <w:rsid w:val="006A0601"/>
    <w:rsid w:val="006A2E12"/>
    <w:rsid w:val="006D2E5C"/>
    <w:rsid w:val="006E4F58"/>
    <w:rsid w:val="006F3B5E"/>
    <w:rsid w:val="006F516E"/>
    <w:rsid w:val="007145B5"/>
    <w:rsid w:val="00733933"/>
    <w:rsid w:val="00734873"/>
    <w:rsid w:val="00737780"/>
    <w:rsid w:val="007412B2"/>
    <w:rsid w:val="007645D6"/>
    <w:rsid w:val="007819C9"/>
    <w:rsid w:val="00782C06"/>
    <w:rsid w:val="007838CE"/>
    <w:rsid w:val="007A3C99"/>
    <w:rsid w:val="007D3AD3"/>
    <w:rsid w:val="007D4F01"/>
    <w:rsid w:val="007F284D"/>
    <w:rsid w:val="007F468B"/>
    <w:rsid w:val="00832BC2"/>
    <w:rsid w:val="00833B43"/>
    <w:rsid w:val="00877E92"/>
    <w:rsid w:val="008B3B8B"/>
    <w:rsid w:val="008C1ADE"/>
    <w:rsid w:val="008F7BF8"/>
    <w:rsid w:val="00902E76"/>
    <w:rsid w:val="00922B2E"/>
    <w:rsid w:val="00927E39"/>
    <w:rsid w:val="00946970"/>
    <w:rsid w:val="00960CD4"/>
    <w:rsid w:val="00965EFD"/>
    <w:rsid w:val="00967508"/>
    <w:rsid w:val="00973C99"/>
    <w:rsid w:val="00985F5A"/>
    <w:rsid w:val="009C3620"/>
    <w:rsid w:val="00A222CE"/>
    <w:rsid w:val="00A33471"/>
    <w:rsid w:val="00A654E9"/>
    <w:rsid w:val="00AA11FE"/>
    <w:rsid w:val="00AA3DDD"/>
    <w:rsid w:val="00AA6E84"/>
    <w:rsid w:val="00AD2E37"/>
    <w:rsid w:val="00AD39F3"/>
    <w:rsid w:val="00AD7E86"/>
    <w:rsid w:val="00AF3B2B"/>
    <w:rsid w:val="00AF4974"/>
    <w:rsid w:val="00B4192D"/>
    <w:rsid w:val="00B50BE2"/>
    <w:rsid w:val="00B51514"/>
    <w:rsid w:val="00C05BE2"/>
    <w:rsid w:val="00C13F45"/>
    <w:rsid w:val="00C25290"/>
    <w:rsid w:val="00C27C59"/>
    <w:rsid w:val="00C53A6F"/>
    <w:rsid w:val="00C6434E"/>
    <w:rsid w:val="00C82C5D"/>
    <w:rsid w:val="00C83907"/>
    <w:rsid w:val="00C96A72"/>
    <w:rsid w:val="00C96F20"/>
    <w:rsid w:val="00CC07D6"/>
    <w:rsid w:val="00CF5CA3"/>
    <w:rsid w:val="00D0184B"/>
    <w:rsid w:val="00D16C15"/>
    <w:rsid w:val="00D17F23"/>
    <w:rsid w:val="00D225EE"/>
    <w:rsid w:val="00D36EE2"/>
    <w:rsid w:val="00D4443D"/>
    <w:rsid w:val="00D515C5"/>
    <w:rsid w:val="00D52F9A"/>
    <w:rsid w:val="00D574E0"/>
    <w:rsid w:val="00D623E8"/>
    <w:rsid w:val="00D67CFA"/>
    <w:rsid w:val="00D741C9"/>
    <w:rsid w:val="00D8095E"/>
    <w:rsid w:val="00DA3AAA"/>
    <w:rsid w:val="00DC6E9A"/>
    <w:rsid w:val="00DF4936"/>
    <w:rsid w:val="00DF5135"/>
    <w:rsid w:val="00DF68F3"/>
    <w:rsid w:val="00E10ABB"/>
    <w:rsid w:val="00E24805"/>
    <w:rsid w:val="00E25E59"/>
    <w:rsid w:val="00E2778B"/>
    <w:rsid w:val="00E56B13"/>
    <w:rsid w:val="00E91EFF"/>
    <w:rsid w:val="00E92970"/>
    <w:rsid w:val="00E93E1F"/>
    <w:rsid w:val="00EA6C61"/>
    <w:rsid w:val="00EC5367"/>
    <w:rsid w:val="00EF309B"/>
    <w:rsid w:val="00EF4517"/>
    <w:rsid w:val="00EF4DE1"/>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E25E59"/>
    <w:pPr>
      <w:spacing w:after="0" w:line="240" w:lineRule="auto"/>
    </w:pPr>
  </w:style>
  <w:style w:type="character" w:styleId="UnresolvedMention">
    <w:name w:val="Unresolved Mention"/>
    <w:basedOn w:val="DefaultParagraphFont"/>
    <w:uiPriority w:val="99"/>
    <w:semiHidden/>
    <w:unhideWhenUsed/>
    <w:rsid w:val="00E91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5E6182-01DB-4728-B326-ECCFC5323836}"/>
</file>

<file path=customXml/itemProps2.xml><?xml version="1.0" encoding="utf-8"?>
<ds:datastoreItem xmlns:ds="http://schemas.openxmlformats.org/officeDocument/2006/customXml" ds:itemID="{A3F4F07D-29AE-44E3-8582-50EB3EF9CCF5}">
  <ds:schemaRef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 ds:uri="http://schemas.microsoft.com/office/2006/documentManagement/types"/>
    <ds:schemaRef ds:uri="28237d16-543b-4e4c-a747-680f3d191d1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E7F6772-BD80-4AFF-8DB4-7146511FA1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9641</Words>
  <Characters>54960</Characters>
  <Application>Microsoft Office Word</Application>
  <DocSecurity>4</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2023-08-15T20:07:00Z</dcterms:created>
  <dcterms:modified xsi:type="dcterms:W3CDTF">2023-08-15T20:07:00Z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ies>
</file>